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A6C" w:rsidRPr="00E17A6C" w:rsidRDefault="00E17A6C" w:rsidP="00E17A6C">
      <w:pPr>
        <w:shd w:val="clear" w:color="auto" w:fill="FFFFFF"/>
        <w:spacing w:after="225" w:line="480" w:lineRule="atLeast"/>
        <w:outlineLvl w:val="1"/>
        <w:rPr>
          <w:rFonts w:ascii="Helvetica" w:eastAsia="Times New Roman" w:hAnsi="Helvetica" w:cs="Helvetica"/>
          <w:color w:val="444444"/>
          <w:sz w:val="30"/>
          <w:szCs w:val="30"/>
        </w:rPr>
      </w:pPr>
      <w:bookmarkStart w:id="0" w:name="_GoBack"/>
      <w:bookmarkEnd w:id="0"/>
      <w:r w:rsidRPr="00E17A6C">
        <w:rPr>
          <w:rFonts w:ascii="Helvetica" w:eastAsia="Times New Roman" w:hAnsi="Helvetica" w:cs="Helvetica"/>
          <w:color w:val="444444"/>
          <w:sz w:val="30"/>
          <w:szCs w:val="30"/>
        </w:rPr>
        <w:t xml:space="preserve">Presentation on theme: "Chapter 35 Characteristics of mammals </w:t>
      </w:r>
      <w:proofErr w:type="gramStart"/>
      <w:r w:rsidRPr="00E17A6C">
        <w:rPr>
          <w:rFonts w:ascii="Helvetica" w:eastAsia="Times New Roman" w:hAnsi="Helvetica" w:cs="Helvetica"/>
          <w:color w:val="444444"/>
          <w:sz w:val="30"/>
          <w:szCs w:val="30"/>
        </w:rPr>
        <w:t>What</w:t>
      </w:r>
      <w:proofErr w:type="gramEnd"/>
      <w:r w:rsidRPr="00E17A6C">
        <w:rPr>
          <w:rFonts w:ascii="Helvetica" w:eastAsia="Times New Roman" w:hAnsi="Helvetica" w:cs="Helvetica"/>
          <w:color w:val="444444"/>
          <w:sz w:val="30"/>
          <w:szCs w:val="30"/>
        </w:rPr>
        <w:t xml:space="preserve"> is a Mammal?"— Presentation transcript:</w:t>
      </w:r>
    </w:p>
    <w:p w:rsidR="00E17A6C" w:rsidRPr="00E17A6C" w:rsidRDefault="00E17A6C" w:rsidP="00E17A6C">
      <w:pPr>
        <w:shd w:val="clear" w:color="auto" w:fill="FFFFFF"/>
        <w:spacing w:before="225" w:after="225" w:line="240" w:lineRule="auto"/>
        <w:rPr>
          <w:rFonts w:ascii="Helvetica" w:eastAsia="Times New Roman" w:hAnsi="Helvetica" w:cs="Helvetica"/>
          <w:color w:val="444444"/>
          <w:sz w:val="21"/>
          <w:szCs w:val="21"/>
        </w:rPr>
      </w:pPr>
      <w:hyperlink r:id="rId5" w:tgtFrame="_blank" w:tooltip="Chapter 35 Characteristics of mammals What is a Mammal" w:history="1">
        <w:r w:rsidRPr="00E17A6C">
          <w:rPr>
            <w:rFonts w:ascii="Helvetica" w:eastAsia="Times New Roman" w:hAnsi="Helvetica" w:cs="Helvetica"/>
            <w:color w:val="FFFFFF"/>
            <w:sz w:val="27"/>
            <w:szCs w:val="27"/>
            <w:bdr w:val="single" w:sz="6" w:space="0" w:color="auto" w:frame="1"/>
          </w:rPr>
          <w:t>1</w:t>
        </w:r>
      </w:hyperlink>
      <w:r w:rsidRPr="00E17A6C">
        <w:rPr>
          <w:rFonts w:ascii="Helvetica" w:eastAsia="Times New Roman" w:hAnsi="Helvetica" w:cs="Helvetica"/>
          <w:color w:val="444444"/>
          <w:sz w:val="21"/>
          <w:szCs w:val="21"/>
        </w:rPr>
        <w:t> </w:t>
      </w:r>
      <w:r w:rsidRPr="00E17A6C">
        <w:rPr>
          <w:rFonts w:ascii="Helvetica" w:eastAsia="Times New Roman" w:hAnsi="Helvetica" w:cs="Helvetica"/>
          <w:b/>
          <w:bCs/>
          <w:color w:val="444444"/>
          <w:sz w:val="21"/>
          <w:szCs w:val="21"/>
        </w:rPr>
        <w:t xml:space="preserve">Chapter 35 Characteristics of mammals </w:t>
      </w:r>
      <w:proofErr w:type="gramStart"/>
      <w:r w:rsidRPr="00E17A6C">
        <w:rPr>
          <w:rFonts w:ascii="Helvetica" w:eastAsia="Times New Roman" w:hAnsi="Helvetica" w:cs="Helvetica"/>
          <w:b/>
          <w:bCs/>
          <w:color w:val="444444"/>
          <w:sz w:val="21"/>
          <w:szCs w:val="21"/>
        </w:rPr>
        <w:t>What</w:t>
      </w:r>
      <w:proofErr w:type="gramEnd"/>
      <w:r w:rsidRPr="00E17A6C">
        <w:rPr>
          <w:rFonts w:ascii="Helvetica" w:eastAsia="Times New Roman" w:hAnsi="Helvetica" w:cs="Helvetica"/>
          <w:b/>
          <w:bCs/>
          <w:color w:val="444444"/>
          <w:sz w:val="21"/>
          <w:szCs w:val="21"/>
        </w:rPr>
        <w:t xml:space="preserve"> is a Mammal?</w:t>
      </w:r>
      <w:r w:rsidRPr="00E17A6C">
        <w:rPr>
          <w:rFonts w:ascii="Helvetica" w:eastAsia="Times New Roman" w:hAnsi="Helvetica" w:cs="Helvetica"/>
          <w:color w:val="444444"/>
          <w:sz w:val="21"/>
          <w:szCs w:val="21"/>
        </w:rPr>
        <w:br/>
        <w:t xml:space="preserve">Mouth parts - Brain </w:t>
      </w:r>
      <w:proofErr w:type="spellStart"/>
      <w:r w:rsidRPr="00E17A6C">
        <w:rPr>
          <w:rFonts w:ascii="Helvetica" w:eastAsia="Times New Roman" w:hAnsi="Helvetica" w:cs="Helvetica"/>
          <w:color w:val="444444"/>
          <w:sz w:val="21"/>
          <w:szCs w:val="21"/>
        </w:rPr>
        <w:t>partsOrigins</w:t>
      </w:r>
      <w:proofErr w:type="spellEnd"/>
      <w:r w:rsidRPr="00E17A6C">
        <w:rPr>
          <w:rFonts w:ascii="Helvetica" w:eastAsia="Times New Roman" w:hAnsi="Helvetica" w:cs="Helvetica"/>
          <w:color w:val="444444"/>
          <w:sz w:val="21"/>
          <w:szCs w:val="21"/>
        </w:rPr>
        <w:t xml:space="preserve"> of </w:t>
      </w:r>
      <w:proofErr w:type="spellStart"/>
      <w:r w:rsidRPr="00E17A6C">
        <w:rPr>
          <w:rFonts w:ascii="Helvetica" w:eastAsia="Times New Roman" w:hAnsi="Helvetica" w:cs="Helvetica"/>
          <w:color w:val="444444"/>
          <w:sz w:val="21"/>
          <w:szCs w:val="21"/>
        </w:rPr>
        <w:t>MammalsDiversity</w:t>
      </w:r>
      <w:proofErr w:type="spellEnd"/>
      <w:r w:rsidRPr="00E17A6C">
        <w:rPr>
          <w:rFonts w:ascii="Helvetica" w:eastAsia="Times New Roman" w:hAnsi="Helvetica" w:cs="Helvetica"/>
          <w:color w:val="444444"/>
          <w:sz w:val="21"/>
          <w:szCs w:val="21"/>
        </w:rPr>
        <w:t xml:space="preserve"> of </w:t>
      </w:r>
      <w:proofErr w:type="spellStart"/>
      <w:r w:rsidRPr="00E17A6C">
        <w:rPr>
          <w:rFonts w:ascii="Helvetica" w:eastAsia="Times New Roman" w:hAnsi="Helvetica" w:cs="Helvetica"/>
          <w:color w:val="444444"/>
          <w:sz w:val="21"/>
          <w:szCs w:val="21"/>
        </w:rPr>
        <w:t>MammalsAssignments</w:t>
      </w:r>
      <w:proofErr w:type="spellEnd"/>
      <w:r w:rsidRPr="00E17A6C">
        <w:rPr>
          <w:rFonts w:ascii="Helvetica" w:eastAsia="Times New Roman" w:hAnsi="Helvetica" w:cs="Helvetica"/>
          <w:color w:val="444444"/>
          <w:sz w:val="21"/>
          <w:szCs w:val="21"/>
        </w:rPr>
        <w:t>/ Test alternatives</w:t>
      </w:r>
    </w:p>
    <w:p w:rsidR="00E17A6C" w:rsidRPr="00E17A6C" w:rsidRDefault="00E17A6C" w:rsidP="00E17A6C">
      <w:pPr>
        <w:shd w:val="clear" w:color="auto" w:fill="FFFFFF"/>
        <w:spacing w:before="225" w:after="225" w:line="240" w:lineRule="auto"/>
        <w:rPr>
          <w:rFonts w:ascii="Helvetica" w:eastAsia="Times New Roman" w:hAnsi="Helvetica" w:cs="Helvetica"/>
          <w:color w:val="444444"/>
          <w:sz w:val="21"/>
          <w:szCs w:val="21"/>
        </w:rPr>
      </w:pPr>
      <w:hyperlink r:id="rId6" w:tgtFrame="_blank" w:tooltip="Characteristics of Mammals" w:history="1">
        <w:proofErr w:type="gramStart"/>
        <w:r w:rsidRPr="00E17A6C">
          <w:rPr>
            <w:rFonts w:ascii="Helvetica" w:eastAsia="Times New Roman" w:hAnsi="Helvetica" w:cs="Helvetica"/>
            <w:color w:val="FFFFFF"/>
            <w:sz w:val="27"/>
            <w:szCs w:val="27"/>
            <w:bdr w:val="single" w:sz="6" w:space="0" w:color="auto" w:frame="1"/>
          </w:rPr>
          <w:t>2</w:t>
        </w:r>
      </w:hyperlink>
      <w:r w:rsidRPr="00E17A6C">
        <w:rPr>
          <w:rFonts w:ascii="Helvetica" w:eastAsia="Times New Roman" w:hAnsi="Helvetica" w:cs="Helvetica"/>
          <w:color w:val="444444"/>
          <w:sz w:val="21"/>
          <w:szCs w:val="21"/>
        </w:rPr>
        <w:t> </w:t>
      </w:r>
      <w:r w:rsidRPr="00E17A6C">
        <w:rPr>
          <w:rFonts w:ascii="Helvetica" w:eastAsia="Times New Roman" w:hAnsi="Helvetica" w:cs="Helvetica"/>
          <w:b/>
          <w:bCs/>
          <w:color w:val="444444"/>
          <w:sz w:val="21"/>
          <w:szCs w:val="21"/>
        </w:rPr>
        <w:t>Characteristics of Mammals</w:t>
      </w:r>
      <w:r w:rsidRPr="00E17A6C">
        <w:rPr>
          <w:rFonts w:ascii="Helvetica" w:eastAsia="Times New Roman" w:hAnsi="Helvetica" w:cs="Helvetica"/>
          <w:color w:val="444444"/>
          <w:sz w:val="21"/>
          <w:szCs w:val="21"/>
        </w:rPr>
        <w:br/>
        <w:t>1.</w:t>
      </w:r>
      <w:proofErr w:type="gramEnd"/>
      <w:r w:rsidRPr="00E17A6C">
        <w:rPr>
          <w:rFonts w:ascii="Helvetica" w:eastAsia="Times New Roman" w:hAnsi="Helvetica" w:cs="Helvetica"/>
          <w:color w:val="444444"/>
          <w:sz w:val="21"/>
          <w:szCs w:val="21"/>
        </w:rPr>
        <w:t xml:space="preserve"> Mammals have hair2. Mammals cool off3. Mammals have a diaphragm4. </w:t>
      </w:r>
      <w:proofErr w:type="gramStart"/>
      <w:r w:rsidRPr="00E17A6C">
        <w:rPr>
          <w:rFonts w:ascii="Helvetica" w:eastAsia="Times New Roman" w:hAnsi="Helvetica" w:cs="Helvetica"/>
          <w:color w:val="444444"/>
          <w:sz w:val="21"/>
          <w:szCs w:val="21"/>
        </w:rPr>
        <w:t>Adaptations for getting and eating food5.</w:t>
      </w:r>
      <w:proofErr w:type="gramEnd"/>
      <w:r w:rsidRPr="00E17A6C">
        <w:rPr>
          <w:rFonts w:ascii="Helvetica" w:eastAsia="Times New Roman" w:hAnsi="Helvetica" w:cs="Helvetica"/>
          <w:color w:val="444444"/>
          <w:sz w:val="21"/>
          <w:szCs w:val="21"/>
        </w:rPr>
        <w:t xml:space="preserve"> Mammals nurse their young6. Mammals are very intelligent</w:t>
      </w:r>
    </w:p>
    <w:p w:rsidR="00E17A6C" w:rsidRPr="00E17A6C" w:rsidRDefault="00E17A6C" w:rsidP="00E17A6C">
      <w:pPr>
        <w:shd w:val="clear" w:color="auto" w:fill="FFFFFF"/>
        <w:spacing w:before="225" w:after="225" w:line="240" w:lineRule="auto"/>
        <w:rPr>
          <w:rFonts w:ascii="Helvetica" w:eastAsia="Times New Roman" w:hAnsi="Helvetica" w:cs="Helvetica"/>
          <w:color w:val="444444"/>
          <w:sz w:val="21"/>
          <w:szCs w:val="21"/>
        </w:rPr>
      </w:pPr>
      <w:hyperlink r:id="rId7" w:tgtFrame="_blank" w:tooltip="1. Mammals have HAIR Thought to have evolved from scales" w:history="1">
        <w:proofErr w:type="gramStart"/>
        <w:r w:rsidRPr="00E17A6C">
          <w:rPr>
            <w:rFonts w:ascii="Helvetica" w:eastAsia="Times New Roman" w:hAnsi="Helvetica" w:cs="Helvetica"/>
            <w:color w:val="FFFFFF"/>
            <w:sz w:val="27"/>
            <w:szCs w:val="27"/>
            <w:bdr w:val="single" w:sz="6" w:space="0" w:color="auto" w:frame="1"/>
          </w:rPr>
          <w:t>3</w:t>
        </w:r>
      </w:hyperlink>
      <w:r w:rsidRPr="00E17A6C">
        <w:rPr>
          <w:rFonts w:ascii="Helvetica" w:eastAsia="Times New Roman" w:hAnsi="Helvetica" w:cs="Helvetica"/>
          <w:color w:val="444444"/>
          <w:sz w:val="21"/>
          <w:szCs w:val="21"/>
        </w:rPr>
        <w:t> </w:t>
      </w:r>
      <w:r w:rsidRPr="00E17A6C">
        <w:rPr>
          <w:rFonts w:ascii="Helvetica" w:eastAsia="Times New Roman" w:hAnsi="Helvetica" w:cs="Helvetica"/>
          <w:b/>
          <w:bCs/>
          <w:color w:val="444444"/>
          <w:sz w:val="21"/>
          <w:szCs w:val="21"/>
        </w:rPr>
        <w:t>1.</w:t>
      </w:r>
      <w:proofErr w:type="gramEnd"/>
      <w:r w:rsidRPr="00E17A6C">
        <w:rPr>
          <w:rFonts w:ascii="Helvetica" w:eastAsia="Times New Roman" w:hAnsi="Helvetica" w:cs="Helvetica"/>
          <w:b/>
          <w:bCs/>
          <w:color w:val="444444"/>
          <w:sz w:val="21"/>
          <w:szCs w:val="21"/>
        </w:rPr>
        <w:t xml:space="preserve"> Mammals have HAIR Thought to have evolved from scales</w:t>
      </w:r>
      <w:r w:rsidRPr="00E17A6C">
        <w:rPr>
          <w:rFonts w:ascii="Helvetica" w:eastAsia="Times New Roman" w:hAnsi="Helvetica" w:cs="Helvetica"/>
          <w:color w:val="444444"/>
          <w:sz w:val="21"/>
          <w:szCs w:val="21"/>
        </w:rPr>
        <w:br/>
        <w:t xml:space="preserve">Provide </w:t>
      </w:r>
      <w:proofErr w:type="spellStart"/>
      <w:r w:rsidRPr="00E17A6C">
        <w:rPr>
          <w:rFonts w:ascii="Helvetica" w:eastAsia="Times New Roman" w:hAnsi="Helvetica" w:cs="Helvetica"/>
          <w:color w:val="444444"/>
          <w:sz w:val="21"/>
          <w:szCs w:val="21"/>
        </w:rPr>
        <w:t>insulationProvide</w:t>
      </w:r>
      <w:proofErr w:type="spellEnd"/>
      <w:r w:rsidRPr="00E17A6C">
        <w:rPr>
          <w:rFonts w:ascii="Helvetica" w:eastAsia="Times New Roman" w:hAnsi="Helvetica" w:cs="Helvetica"/>
          <w:color w:val="444444"/>
          <w:sz w:val="21"/>
          <w:szCs w:val="21"/>
        </w:rPr>
        <w:t xml:space="preserve"> </w:t>
      </w:r>
      <w:proofErr w:type="spellStart"/>
      <w:r w:rsidRPr="00E17A6C">
        <w:rPr>
          <w:rFonts w:ascii="Helvetica" w:eastAsia="Times New Roman" w:hAnsi="Helvetica" w:cs="Helvetica"/>
          <w:color w:val="444444"/>
          <w:sz w:val="21"/>
          <w:szCs w:val="21"/>
        </w:rPr>
        <w:t>waterproofingOther</w:t>
      </w:r>
      <w:proofErr w:type="spellEnd"/>
      <w:r w:rsidRPr="00E17A6C">
        <w:rPr>
          <w:rFonts w:ascii="Helvetica" w:eastAsia="Times New Roman" w:hAnsi="Helvetica" w:cs="Helvetica"/>
          <w:color w:val="444444"/>
          <w:sz w:val="21"/>
          <w:szCs w:val="21"/>
        </w:rPr>
        <w:t xml:space="preserve"> functions</w:t>
      </w:r>
      <w:proofErr w:type="gramStart"/>
      <w:r w:rsidRPr="00E17A6C">
        <w:rPr>
          <w:rFonts w:ascii="Helvetica" w:eastAsia="Times New Roman" w:hAnsi="Helvetica" w:cs="Helvetica"/>
          <w:color w:val="444444"/>
          <w:sz w:val="21"/>
          <w:szCs w:val="21"/>
        </w:rPr>
        <w:t>:-</w:t>
      </w:r>
      <w:proofErr w:type="gramEnd"/>
      <w:r w:rsidRPr="00E17A6C">
        <w:rPr>
          <w:rFonts w:ascii="Helvetica" w:eastAsia="Times New Roman" w:hAnsi="Helvetica" w:cs="Helvetica"/>
          <w:color w:val="444444"/>
          <w:sz w:val="21"/>
          <w:szCs w:val="21"/>
        </w:rPr>
        <w:t xml:space="preserve"> predators Protections- nails / claws-Camouflage-Mating behaviors</w:t>
      </w:r>
    </w:p>
    <w:p w:rsidR="00E17A6C" w:rsidRPr="00E17A6C" w:rsidRDefault="00E17A6C" w:rsidP="00E17A6C">
      <w:pPr>
        <w:shd w:val="clear" w:color="auto" w:fill="FFFFFF"/>
        <w:spacing w:before="225" w:after="225" w:line="240" w:lineRule="auto"/>
        <w:rPr>
          <w:rFonts w:ascii="Helvetica" w:eastAsia="Times New Roman" w:hAnsi="Helvetica" w:cs="Helvetica"/>
          <w:color w:val="444444"/>
          <w:sz w:val="21"/>
          <w:szCs w:val="21"/>
        </w:rPr>
      </w:pPr>
      <w:hyperlink r:id="rId8" w:tgtFrame="_blank" w:tooltip="2. How mammals cool off Adaptations that aid in cooling panting" w:history="1">
        <w:proofErr w:type="gramStart"/>
        <w:r w:rsidRPr="00E17A6C">
          <w:rPr>
            <w:rFonts w:ascii="Helvetica" w:eastAsia="Times New Roman" w:hAnsi="Helvetica" w:cs="Helvetica"/>
            <w:color w:val="FFFFFF"/>
            <w:sz w:val="27"/>
            <w:szCs w:val="27"/>
            <w:bdr w:val="single" w:sz="6" w:space="0" w:color="auto" w:frame="1"/>
          </w:rPr>
          <w:t>4</w:t>
        </w:r>
      </w:hyperlink>
      <w:r w:rsidRPr="00E17A6C">
        <w:rPr>
          <w:rFonts w:ascii="Helvetica" w:eastAsia="Times New Roman" w:hAnsi="Helvetica" w:cs="Helvetica"/>
          <w:color w:val="444444"/>
          <w:sz w:val="21"/>
          <w:szCs w:val="21"/>
        </w:rPr>
        <w:t> </w:t>
      </w:r>
      <w:r w:rsidRPr="00E17A6C">
        <w:rPr>
          <w:rFonts w:ascii="Helvetica" w:eastAsia="Times New Roman" w:hAnsi="Helvetica" w:cs="Helvetica"/>
          <w:b/>
          <w:bCs/>
          <w:color w:val="444444"/>
          <w:sz w:val="21"/>
          <w:szCs w:val="21"/>
        </w:rPr>
        <w:t>2.</w:t>
      </w:r>
      <w:proofErr w:type="gramEnd"/>
      <w:r w:rsidRPr="00E17A6C">
        <w:rPr>
          <w:rFonts w:ascii="Helvetica" w:eastAsia="Times New Roman" w:hAnsi="Helvetica" w:cs="Helvetica"/>
          <w:b/>
          <w:bCs/>
          <w:color w:val="444444"/>
          <w:sz w:val="21"/>
          <w:szCs w:val="21"/>
        </w:rPr>
        <w:t xml:space="preserve"> How mammals cool off Adaptations that aid in cooling panting</w:t>
      </w:r>
      <w:r w:rsidRPr="00E17A6C">
        <w:rPr>
          <w:rFonts w:ascii="Helvetica" w:eastAsia="Times New Roman" w:hAnsi="Helvetica" w:cs="Helvetica"/>
          <w:color w:val="444444"/>
          <w:sz w:val="21"/>
          <w:szCs w:val="21"/>
        </w:rPr>
        <w:br/>
        <w:t xml:space="preserve">sweat </w:t>
      </w:r>
      <w:proofErr w:type="spellStart"/>
      <w:r w:rsidRPr="00E17A6C">
        <w:rPr>
          <w:rFonts w:ascii="Helvetica" w:eastAsia="Times New Roman" w:hAnsi="Helvetica" w:cs="Helvetica"/>
          <w:color w:val="444444"/>
          <w:sz w:val="21"/>
          <w:szCs w:val="21"/>
        </w:rPr>
        <w:t>glandsbehaviors</w:t>
      </w:r>
      <w:proofErr w:type="spellEnd"/>
    </w:p>
    <w:p w:rsidR="00E17A6C" w:rsidRPr="00E17A6C" w:rsidRDefault="00E17A6C" w:rsidP="00E17A6C">
      <w:pPr>
        <w:shd w:val="clear" w:color="auto" w:fill="FFFFFF"/>
        <w:spacing w:before="225" w:after="225" w:line="240" w:lineRule="auto"/>
        <w:rPr>
          <w:rFonts w:ascii="Helvetica" w:eastAsia="Times New Roman" w:hAnsi="Helvetica" w:cs="Helvetica"/>
          <w:color w:val="444444"/>
          <w:sz w:val="21"/>
          <w:szCs w:val="21"/>
        </w:rPr>
      </w:pPr>
      <w:hyperlink r:id="rId9" w:tgtFrame="_blank" w:tooltip="3. Mammals have a diaphragm" w:history="1">
        <w:proofErr w:type="gramStart"/>
        <w:r w:rsidRPr="00E17A6C">
          <w:rPr>
            <w:rFonts w:ascii="Helvetica" w:eastAsia="Times New Roman" w:hAnsi="Helvetica" w:cs="Helvetica"/>
            <w:color w:val="FFFFFF"/>
            <w:sz w:val="27"/>
            <w:szCs w:val="27"/>
            <w:bdr w:val="single" w:sz="6" w:space="0" w:color="auto" w:frame="1"/>
          </w:rPr>
          <w:t>5</w:t>
        </w:r>
      </w:hyperlink>
      <w:r w:rsidRPr="00E17A6C">
        <w:rPr>
          <w:rFonts w:ascii="Helvetica" w:eastAsia="Times New Roman" w:hAnsi="Helvetica" w:cs="Helvetica"/>
          <w:color w:val="444444"/>
          <w:sz w:val="21"/>
          <w:szCs w:val="21"/>
        </w:rPr>
        <w:t> </w:t>
      </w:r>
      <w:r w:rsidRPr="00E17A6C">
        <w:rPr>
          <w:rFonts w:ascii="Helvetica" w:eastAsia="Times New Roman" w:hAnsi="Helvetica" w:cs="Helvetica"/>
          <w:b/>
          <w:bCs/>
          <w:color w:val="444444"/>
          <w:sz w:val="21"/>
          <w:szCs w:val="21"/>
        </w:rPr>
        <w:t>3.</w:t>
      </w:r>
      <w:proofErr w:type="gramEnd"/>
      <w:r w:rsidRPr="00E17A6C">
        <w:rPr>
          <w:rFonts w:ascii="Helvetica" w:eastAsia="Times New Roman" w:hAnsi="Helvetica" w:cs="Helvetica"/>
          <w:b/>
          <w:bCs/>
          <w:color w:val="444444"/>
          <w:sz w:val="21"/>
          <w:szCs w:val="21"/>
        </w:rPr>
        <w:t xml:space="preserve"> Mammals have a diaphragm</w:t>
      </w:r>
      <w:r w:rsidRPr="00E17A6C">
        <w:rPr>
          <w:rFonts w:ascii="Helvetica" w:eastAsia="Times New Roman" w:hAnsi="Helvetica" w:cs="Helvetica"/>
          <w:color w:val="444444"/>
          <w:sz w:val="21"/>
          <w:szCs w:val="21"/>
        </w:rPr>
        <w:br/>
        <w:t xml:space="preserve">Require a high level of energy for heating/cooling, locomotion and brain </w:t>
      </w:r>
      <w:proofErr w:type="spellStart"/>
      <w:r w:rsidRPr="00E17A6C">
        <w:rPr>
          <w:rFonts w:ascii="Helvetica" w:eastAsia="Times New Roman" w:hAnsi="Helvetica" w:cs="Helvetica"/>
          <w:color w:val="444444"/>
          <w:sz w:val="21"/>
          <w:szCs w:val="21"/>
        </w:rPr>
        <w:t>activityDiaphragm</w:t>
      </w:r>
      <w:proofErr w:type="spellEnd"/>
      <w:r w:rsidRPr="00E17A6C">
        <w:rPr>
          <w:rFonts w:ascii="Helvetica" w:eastAsia="Times New Roman" w:hAnsi="Helvetica" w:cs="Helvetica"/>
          <w:color w:val="444444"/>
          <w:sz w:val="21"/>
          <w:szCs w:val="21"/>
        </w:rPr>
        <w:t xml:space="preserve"> </w:t>
      </w:r>
      <w:proofErr w:type="gramStart"/>
      <w:r w:rsidRPr="00E17A6C">
        <w:rPr>
          <w:rFonts w:ascii="Helvetica" w:eastAsia="Times New Roman" w:hAnsi="Helvetica" w:cs="Helvetica"/>
          <w:color w:val="444444"/>
          <w:sz w:val="21"/>
          <w:szCs w:val="21"/>
        </w:rPr>
        <w:t>( sheet</w:t>
      </w:r>
      <w:proofErr w:type="gramEnd"/>
      <w:r w:rsidRPr="00E17A6C">
        <w:rPr>
          <w:rFonts w:ascii="Helvetica" w:eastAsia="Times New Roman" w:hAnsi="Helvetica" w:cs="Helvetica"/>
          <w:color w:val="444444"/>
          <w:sz w:val="21"/>
          <w:szCs w:val="21"/>
        </w:rPr>
        <w:t xml:space="preserve"> of muscle under lungs separating visceral cavity and pericardial </w:t>
      </w:r>
      <w:proofErr w:type="spellStart"/>
      <w:r w:rsidRPr="00E17A6C">
        <w:rPr>
          <w:rFonts w:ascii="Helvetica" w:eastAsia="Times New Roman" w:hAnsi="Helvetica" w:cs="Helvetica"/>
          <w:color w:val="444444"/>
          <w:sz w:val="21"/>
          <w:szCs w:val="21"/>
        </w:rPr>
        <w:t>cavitybreathing</w:t>
      </w:r>
      <w:proofErr w:type="spellEnd"/>
      <w:r w:rsidRPr="00E17A6C">
        <w:rPr>
          <w:rFonts w:ascii="Helvetica" w:eastAsia="Times New Roman" w:hAnsi="Helvetica" w:cs="Helvetica"/>
          <w:color w:val="444444"/>
          <w:sz w:val="21"/>
          <w:szCs w:val="21"/>
        </w:rPr>
        <w:t xml:space="preserve"> volumes controls animal activity</w:t>
      </w:r>
    </w:p>
    <w:p w:rsidR="00E17A6C" w:rsidRPr="00E17A6C" w:rsidRDefault="00E17A6C" w:rsidP="00E17A6C">
      <w:pPr>
        <w:shd w:val="clear" w:color="auto" w:fill="FFFFFF"/>
        <w:spacing w:after="0" w:line="195" w:lineRule="atLeast"/>
        <w:jc w:val="center"/>
        <w:rPr>
          <w:rFonts w:ascii="Helvetica" w:eastAsia="Times New Roman" w:hAnsi="Helvetica" w:cs="Helvetica"/>
          <w:color w:val="444444"/>
          <w:sz w:val="24"/>
          <w:szCs w:val="24"/>
        </w:rPr>
      </w:pPr>
      <w:r w:rsidRPr="00E17A6C">
        <w:rPr>
          <w:rFonts w:ascii="Helvetica" w:eastAsia="Times New Roman" w:hAnsi="Helvetica" w:cs="Helvetica"/>
          <w:color w:val="444444"/>
          <w:sz w:val="24"/>
          <w:szCs w:val="24"/>
        </w:rPr>
        <w:t>Advertisements</w:t>
      </w:r>
    </w:p>
    <w:p w:rsidR="00E17A6C" w:rsidRPr="00E17A6C" w:rsidRDefault="00E17A6C" w:rsidP="00E17A6C">
      <w:pPr>
        <w:shd w:val="clear" w:color="auto" w:fill="FFFFFF"/>
        <w:spacing w:before="225" w:after="225" w:line="240" w:lineRule="auto"/>
        <w:rPr>
          <w:ins w:id="1" w:author="Unknown"/>
          <w:rFonts w:ascii="Helvetica" w:eastAsia="Times New Roman" w:hAnsi="Helvetica" w:cs="Helvetica"/>
          <w:color w:val="444444"/>
          <w:sz w:val="21"/>
          <w:szCs w:val="21"/>
        </w:rPr>
      </w:pPr>
      <w:ins w:id="2" w:author="Unknown"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begin"/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instrText xml:space="preserve"> HYPERLINK "https://slideplayer.com/slide/6398040/22/images/6/4.+Adaptations+for+eating.jpg" \o "4. Adaptations for eating" \t "_blank" </w:instrTex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separate"/>
        </w:r>
        <w:proofErr w:type="gramStart"/>
        <w:r w:rsidRPr="00E17A6C">
          <w:rPr>
            <w:rFonts w:ascii="Helvetica" w:eastAsia="Times New Roman" w:hAnsi="Helvetica" w:cs="Helvetica"/>
            <w:color w:val="FFFFFF"/>
            <w:sz w:val="27"/>
            <w:szCs w:val="27"/>
            <w:bdr w:val="single" w:sz="6" w:space="0" w:color="auto" w:frame="1"/>
          </w:rPr>
          <w:t>6</w: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end"/>
        </w:r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 </w:t>
        </w:r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>4.</w:t>
        </w:r>
        <w:proofErr w:type="gramEnd"/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 xml:space="preserve"> Adaptations for eating</w:t>
        </w:r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br/>
          <w:t xml:space="preserve">Teeth type to match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foodincisors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</w:t>
        </w:r>
        <w:proofErr w:type="gram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( cutting</w:t>
        </w:r>
        <w:proofErr w:type="gram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)molars ( crushing / grinding)canine ( tearing / ripping)Cud chewing ( re-chewing food)</w:t>
        </w:r>
      </w:ins>
    </w:p>
    <w:p w:rsidR="00E17A6C" w:rsidRPr="00E17A6C" w:rsidRDefault="00E17A6C" w:rsidP="00E17A6C">
      <w:pPr>
        <w:shd w:val="clear" w:color="auto" w:fill="FFFFFF"/>
        <w:spacing w:before="225" w:after="225" w:line="240" w:lineRule="auto"/>
        <w:rPr>
          <w:ins w:id="3" w:author="Unknown"/>
          <w:rFonts w:ascii="Helvetica" w:eastAsia="Times New Roman" w:hAnsi="Helvetica" w:cs="Helvetica"/>
          <w:color w:val="444444"/>
          <w:sz w:val="21"/>
          <w:szCs w:val="21"/>
        </w:rPr>
      </w:pPr>
      <w:ins w:id="4" w:author="Unknown"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begin"/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instrText xml:space="preserve"> HYPERLINK "https://slideplayer.com/slide/6398040/22/images/7/5.+Mammals+nurse+their+young.jpg" \o "5. Mammals nurse their young" \t "_blank" </w:instrTex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separate"/>
        </w:r>
        <w:proofErr w:type="gramStart"/>
        <w:r w:rsidRPr="00E17A6C">
          <w:rPr>
            <w:rFonts w:ascii="Helvetica" w:eastAsia="Times New Roman" w:hAnsi="Helvetica" w:cs="Helvetica"/>
            <w:color w:val="FFFFFF"/>
            <w:sz w:val="27"/>
            <w:szCs w:val="27"/>
            <w:bdr w:val="single" w:sz="6" w:space="0" w:color="auto" w:frame="1"/>
          </w:rPr>
          <w:t>7</w: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end"/>
        </w:r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 </w:t>
        </w:r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>5.</w:t>
        </w:r>
        <w:proofErr w:type="gramEnd"/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 xml:space="preserve"> Mammals nurse their young</w:t>
        </w:r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br/>
          <w:t xml:space="preserve">Guard their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youngfeed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their young (Mammary Glands</w:t>
        </w:r>
        <w:proofErr w:type="gram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)Fewer</w:t>
        </w:r>
        <w:proofErr w:type="gram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offspring required</w:t>
        </w:r>
      </w:ins>
    </w:p>
    <w:p w:rsidR="00E17A6C" w:rsidRPr="00E17A6C" w:rsidRDefault="00E17A6C" w:rsidP="00E17A6C">
      <w:pPr>
        <w:shd w:val="clear" w:color="auto" w:fill="FFFFFF"/>
        <w:spacing w:before="225" w:after="225" w:line="240" w:lineRule="auto"/>
        <w:rPr>
          <w:ins w:id="5" w:author="Unknown"/>
          <w:rFonts w:ascii="Helvetica" w:eastAsia="Times New Roman" w:hAnsi="Helvetica" w:cs="Helvetica"/>
          <w:color w:val="444444"/>
          <w:sz w:val="21"/>
          <w:szCs w:val="21"/>
        </w:rPr>
      </w:pPr>
      <w:ins w:id="6" w:author="Unknown"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begin"/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instrText xml:space="preserve"> HYPERLINK "https://slideplayer.com/slide/6398040/22/images/8/6.+Mammals+are+intelligent.jpg" \o "6. Mammals are intelligent" \t "_blank" </w:instrTex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separate"/>
        </w:r>
        <w:proofErr w:type="gramStart"/>
        <w:r w:rsidRPr="00E17A6C">
          <w:rPr>
            <w:rFonts w:ascii="Helvetica" w:eastAsia="Times New Roman" w:hAnsi="Helvetica" w:cs="Helvetica"/>
            <w:color w:val="FFFFFF"/>
            <w:sz w:val="27"/>
            <w:szCs w:val="27"/>
            <w:bdr w:val="single" w:sz="6" w:space="0" w:color="auto" w:frame="1"/>
          </w:rPr>
          <w:t>8</w: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end"/>
        </w:r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 </w:t>
        </w:r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>6.</w:t>
        </w:r>
        <w:proofErr w:type="gramEnd"/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 xml:space="preserve"> Mammals are intelligent</w:t>
        </w:r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br/>
          <w:t xml:space="preserve">Highly complex nervous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systemWell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develop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brainlarger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cerebrum </w:t>
        </w:r>
        <w:proofErr w:type="gram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( intelligence</w:t>
        </w:r>
        <w:proofErr w:type="gram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)larger cerebellum ( better muscle coordination )larger brain mass ( more of everything)</w:t>
        </w:r>
      </w:ins>
    </w:p>
    <w:p w:rsidR="00E17A6C" w:rsidRPr="00E17A6C" w:rsidRDefault="00E17A6C" w:rsidP="00E17A6C">
      <w:pPr>
        <w:shd w:val="clear" w:color="auto" w:fill="FFFFFF"/>
        <w:spacing w:before="225" w:after="225" w:line="240" w:lineRule="auto"/>
        <w:rPr>
          <w:ins w:id="7" w:author="Unknown"/>
          <w:rFonts w:ascii="Helvetica" w:eastAsia="Times New Roman" w:hAnsi="Helvetica" w:cs="Helvetica"/>
          <w:color w:val="444444"/>
          <w:sz w:val="21"/>
          <w:szCs w:val="21"/>
        </w:rPr>
      </w:pPr>
      <w:ins w:id="8" w:author="Unknown"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begin"/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instrText xml:space="preserve"> HYPERLINK "https://slideplayer.com/slide/6398040/22/images/9/Mammal+Brain+%3D+multiple+intelligence.jpg" \o "Mammal Brain = multiple intelligence" \t "_blank" </w:instrTex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separate"/>
        </w:r>
        <w:r w:rsidRPr="00E17A6C">
          <w:rPr>
            <w:rFonts w:ascii="Helvetica" w:eastAsia="Times New Roman" w:hAnsi="Helvetica" w:cs="Helvetica"/>
            <w:color w:val="FFFFFF"/>
            <w:sz w:val="27"/>
            <w:szCs w:val="27"/>
            <w:bdr w:val="single" w:sz="6" w:space="0" w:color="auto" w:frame="1"/>
          </w:rPr>
          <w:t>9</w: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end"/>
        </w:r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 </w:t>
        </w:r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>Mammal Brain =22276-300 multiple intelligence</w:t>
        </w:r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br/>
          <w:t xml:space="preserve">1. </w:t>
        </w:r>
        <w:proofErr w:type="gram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intelligence</w:t>
        </w:r>
        <w:proofErr w:type="gram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of verbal language2. </w:t>
        </w:r>
        <w:proofErr w:type="gram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intelligence</w:t>
        </w:r>
        <w:proofErr w:type="gram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of music,3. </w:t>
        </w:r>
        <w:proofErr w:type="gram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intelligence</w:t>
        </w:r>
        <w:proofErr w:type="gram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of logic mathematics4. </w:t>
        </w:r>
        <w:proofErr w:type="gram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intelligence</w:t>
        </w:r>
        <w:proofErr w:type="gram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relating to space5. </w:t>
        </w:r>
        <w:proofErr w:type="gram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intelligence</w:t>
        </w:r>
        <w:proofErr w:type="gram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of the bodily- kinetic6. </w:t>
        </w:r>
        <w:proofErr w:type="gram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intelligences</w:t>
        </w:r>
        <w:proofErr w:type="gram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of the personal mind7.intelligences of personal surroundings.</w:t>
        </w:r>
      </w:ins>
    </w:p>
    <w:p w:rsidR="00E17A6C" w:rsidRPr="00E17A6C" w:rsidRDefault="00E17A6C" w:rsidP="00E17A6C">
      <w:pPr>
        <w:shd w:val="clear" w:color="auto" w:fill="FFFFFF"/>
        <w:spacing w:after="0" w:line="195" w:lineRule="atLeast"/>
        <w:jc w:val="center"/>
        <w:rPr>
          <w:ins w:id="9" w:author="Unknown"/>
          <w:rFonts w:ascii="Helvetica" w:eastAsia="Times New Roman" w:hAnsi="Helvetica" w:cs="Helvetica"/>
          <w:color w:val="444444"/>
          <w:sz w:val="24"/>
          <w:szCs w:val="24"/>
        </w:rPr>
      </w:pPr>
      <w:ins w:id="10" w:author="Unknown">
        <w:r w:rsidRPr="00E17A6C">
          <w:rPr>
            <w:rFonts w:ascii="Helvetica" w:eastAsia="Times New Roman" w:hAnsi="Helvetica" w:cs="Helvetica"/>
            <w:color w:val="444444"/>
            <w:sz w:val="24"/>
            <w:szCs w:val="24"/>
          </w:rPr>
          <w:t>Advertisements</w:t>
        </w:r>
      </w:ins>
    </w:p>
    <w:p w:rsidR="00E17A6C" w:rsidRPr="00E17A6C" w:rsidRDefault="00E17A6C" w:rsidP="00E17A6C">
      <w:pPr>
        <w:shd w:val="clear" w:color="auto" w:fill="FFFFFF"/>
        <w:spacing w:before="225" w:after="225" w:line="240" w:lineRule="auto"/>
        <w:rPr>
          <w:ins w:id="11" w:author="Unknown"/>
          <w:rFonts w:ascii="Helvetica" w:eastAsia="Times New Roman" w:hAnsi="Helvetica" w:cs="Helvetica"/>
          <w:color w:val="444444"/>
          <w:sz w:val="21"/>
          <w:szCs w:val="21"/>
        </w:rPr>
      </w:pPr>
      <w:ins w:id="12" w:author="Unknown"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begin"/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instrText xml:space="preserve"> HYPERLINK "https://slideplayer.com/slide/6398040/22/images/10/Brain+parts+Cerebrum+Thalamus+Cerebellum+Medulla+Pituatary.jpg" \o "Brain parts Cerebrum Thalamus Cerebellum Medulla Pituatary" \t "_blank" </w:instrTex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separate"/>
        </w:r>
        <w:r w:rsidRPr="00E17A6C">
          <w:rPr>
            <w:rFonts w:ascii="Helvetica" w:eastAsia="Times New Roman" w:hAnsi="Helvetica" w:cs="Helvetica"/>
            <w:color w:val="FFFFFF"/>
            <w:sz w:val="27"/>
            <w:szCs w:val="27"/>
            <w:bdr w:val="single" w:sz="6" w:space="0" w:color="auto" w:frame="1"/>
          </w:rPr>
          <w:t>10</w: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end"/>
        </w:r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 Brain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partsCerebrumThalamusCerebellumMedullaPituatary</w:t>
        </w:r>
        <w:proofErr w:type="spellEnd"/>
      </w:ins>
    </w:p>
    <w:p w:rsidR="00E17A6C" w:rsidRPr="00E17A6C" w:rsidRDefault="00E17A6C" w:rsidP="00E17A6C">
      <w:pPr>
        <w:shd w:val="clear" w:color="auto" w:fill="FFFFFF"/>
        <w:spacing w:before="225" w:after="225" w:line="240" w:lineRule="auto"/>
        <w:rPr>
          <w:ins w:id="13" w:author="Unknown"/>
          <w:rFonts w:ascii="Helvetica" w:eastAsia="Times New Roman" w:hAnsi="Helvetica" w:cs="Helvetica"/>
          <w:color w:val="444444"/>
          <w:sz w:val="21"/>
          <w:szCs w:val="21"/>
        </w:rPr>
      </w:pPr>
      <w:ins w:id="14" w:author="Unknown"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begin"/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instrText xml:space="preserve"> HYPERLINK "https://slideplayer.com/slide/6398040/22/images/12/Size+of+Brain+facts%3A+Brain+weight+Body+weight+Brain+weight.jpg" \o "Size of Brain facts: Brain weight Body weight Brain weight" \t "_blank" </w:instrTex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separate"/>
        </w:r>
        <w:r w:rsidRPr="00E17A6C">
          <w:rPr>
            <w:rFonts w:ascii="Helvetica" w:eastAsia="Times New Roman" w:hAnsi="Helvetica" w:cs="Helvetica"/>
            <w:color w:val="FFFFFF"/>
            <w:sz w:val="27"/>
            <w:szCs w:val="27"/>
            <w:bdr w:val="single" w:sz="6" w:space="0" w:color="auto" w:frame="1"/>
          </w:rPr>
          <w:t>12</w: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end"/>
        </w:r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 </w:t>
        </w:r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 xml:space="preserve">Size of Brain facts: Brain weight Body weight Brain </w:t>
        </w:r>
        <w:proofErr w:type="gramStart"/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>weight</w:t>
        </w:r>
        <w:proofErr w:type="gram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br/>
          <w:t xml:space="preserve">(gram) (as % of body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weighManBottlenose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dolphinDolphinAsian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elephantKiller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whaleCowSperm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whaleFin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whaleMouse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,</w:t>
        </w:r>
      </w:ins>
    </w:p>
    <w:p w:rsidR="00E17A6C" w:rsidRPr="00E17A6C" w:rsidRDefault="00E17A6C" w:rsidP="00E17A6C">
      <w:pPr>
        <w:shd w:val="clear" w:color="auto" w:fill="FFFFFF"/>
        <w:spacing w:before="225" w:after="225" w:line="240" w:lineRule="auto"/>
        <w:rPr>
          <w:ins w:id="15" w:author="Unknown"/>
          <w:rFonts w:ascii="Helvetica" w:eastAsia="Times New Roman" w:hAnsi="Helvetica" w:cs="Helvetica"/>
          <w:color w:val="444444"/>
          <w:sz w:val="21"/>
          <w:szCs w:val="21"/>
        </w:rPr>
      </w:pPr>
      <w:ins w:id="16" w:author="Unknown"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lastRenderedPageBreak/>
          <w:fldChar w:fldCharType="begin"/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instrText xml:space="preserve"> HYPERLINK "https://slideplayer.com/slide/6398040/22/images/13/Brain+parts+Images+PET+scan+left%2Fright+brain+functions%3D48490.jpg" \o "Brain parts Images PET scan left/right brain functions=48490" \t "_blank" </w:instrTex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separate"/>
        </w:r>
        <w:r w:rsidRPr="00E17A6C">
          <w:rPr>
            <w:rFonts w:ascii="Helvetica" w:eastAsia="Times New Roman" w:hAnsi="Helvetica" w:cs="Helvetica"/>
            <w:color w:val="FFFFFF"/>
            <w:sz w:val="27"/>
            <w:szCs w:val="27"/>
            <w:bdr w:val="single" w:sz="6" w:space="0" w:color="auto" w:frame="1"/>
          </w:rPr>
          <w:t>13</w: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end"/>
        </w:r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 </w:t>
        </w:r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>Brain parts Images PET scan 48792 left/right brain functions=48490</w:t>
        </w:r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br/>
          <w:t xml:space="preserve">Brain Tumors=48539gross picture showing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electrobes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=48495</w:t>
        </w:r>
      </w:ins>
    </w:p>
    <w:p w:rsidR="00E17A6C" w:rsidRPr="00E17A6C" w:rsidRDefault="00E17A6C" w:rsidP="00E17A6C">
      <w:pPr>
        <w:shd w:val="clear" w:color="auto" w:fill="FFFFFF"/>
        <w:spacing w:before="225" w:after="225" w:line="240" w:lineRule="auto"/>
        <w:rPr>
          <w:ins w:id="17" w:author="Unknown"/>
          <w:rFonts w:ascii="Helvetica" w:eastAsia="Times New Roman" w:hAnsi="Helvetica" w:cs="Helvetica"/>
          <w:color w:val="444444"/>
          <w:sz w:val="21"/>
          <w:szCs w:val="21"/>
        </w:rPr>
      </w:pPr>
      <w:ins w:id="18" w:author="Unknown"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begin"/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instrText xml:space="preserve"> HYPERLINK "https://slideplayer.com/slide/6398040/22/images/14/Mouth+adaptations+Rat+%3D+Dog%3D+rabbit%3D.jpg" \o "Mouth adaptations Rat = Dog= rabbit=" \t "_blank" </w:instrTex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separate"/>
        </w:r>
        <w:r w:rsidRPr="00E17A6C">
          <w:rPr>
            <w:rFonts w:ascii="Helvetica" w:eastAsia="Times New Roman" w:hAnsi="Helvetica" w:cs="Helvetica"/>
            <w:color w:val="FFFFFF"/>
            <w:sz w:val="27"/>
            <w:szCs w:val="27"/>
            <w:bdr w:val="single" w:sz="6" w:space="0" w:color="auto" w:frame="1"/>
          </w:rPr>
          <w:t>14</w: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end"/>
        </w:r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 </w:t>
        </w:r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>Mouth adaptations Rat =22213-14 Dog=22229-31 rabbit=22215-18</w:t>
        </w:r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br/>
          <w:t>cat=seal=22224tiger=22225leopard=22226bear=Dog=Horse=antelope=22234whale=babooon=22248chimpanzee=22256human=</w:t>
        </w:r>
      </w:ins>
    </w:p>
    <w:p w:rsidR="00E17A6C" w:rsidRPr="00E17A6C" w:rsidRDefault="00E17A6C" w:rsidP="00E17A6C">
      <w:pPr>
        <w:shd w:val="clear" w:color="auto" w:fill="FFFFFF"/>
        <w:spacing w:before="225" w:after="225" w:line="240" w:lineRule="auto"/>
        <w:rPr>
          <w:ins w:id="19" w:author="Unknown"/>
          <w:rFonts w:ascii="Helvetica" w:eastAsia="Times New Roman" w:hAnsi="Helvetica" w:cs="Helvetica"/>
          <w:color w:val="444444"/>
          <w:sz w:val="21"/>
          <w:szCs w:val="21"/>
        </w:rPr>
      </w:pPr>
      <w:ins w:id="20" w:author="Unknown"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begin"/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instrText xml:space="preserve"> HYPERLINK "https://slideplayer.com/slide/6398040/22/images/15/Origin+of+Mammals+First+true+mammal+appeared+200+Million+years+ago+-+Therapsids..jpg" \o "Origin of Mammals First true mammal appeared 200 Million years ago - Therapsids." \t "_blank" </w:instrTex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separate"/>
        </w:r>
        <w:r w:rsidRPr="00E17A6C">
          <w:rPr>
            <w:rFonts w:ascii="Helvetica" w:eastAsia="Times New Roman" w:hAnsi="Helvetica" w:cs="Helvetica"/>
            <w:color w:val="FFFFFF"/>
            <w:sz w:val="27"/>
            <w:szCs w:val="27"/>
            <w:bdr w:val="single" w:sz="6" w:space="0" w:color="auto" w:frame="1"/>
          </w:rPr>
          <w:t>15</w: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end"/>
        </w:r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 Origin of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MammalsFirst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true mammal appeared 200 Million years ago -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TherapsidsExtinction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of dinosaur and change in climate opened up a new niche for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mammalsThey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became fast running grazers.</w:t>
        </w:r>
      </w:ins>
    </w:p>
    <w:p w:rsidR="00E17A6C" w:rsidRPr="00E17A6C" w:rsidRDefault="00E17A6C" w:rsidP="00E17A6C">
      <w:pPr>
        <w:shd w:val="clear" w:color="auto" w:fill="FFFFFF"/>
        <w:spacing w:after="0" w:line="195" w:lineRule="atLeast"/>
        <w:jc w:val="center"/>
        <w:rPr>
          <w:ins w:id="21" w:author="Unknown"/>
          <w:rFonts w:ascii="Helvetica" w:eastAsia="Times New Roman" w:hAnsi="Helvetica" w:cs="Helvetica"/>
          <w:color w:val="444444"/>
          <w:sz w:val="24"/>
          <w:szCs w:val="24"/>
        </w:rPr>
      </w:pPr>
      <w:ins w:id="22" w:author="Unknown">
        <w:r w:rsidRPr="00E17A6C">
          <w:rPr>
            <w:rFonts w:ascii="Helvetica" w:eastAsia="Times New Roman" w:hAnsi="Helvetica" w:cs="Helvetica"/>
            <w:color w:val="444444"/>
            <w:sz w:val="24"/>
            <w:szCs w:val="24"/>
          </w:rPr>
          <w:t>Advertisements</w:t>
        </w:r>
      </w:ins>
    </w:p>
    <w:p w:rsidR="00E17A6C" w:rsidRPr="00E17A6C" w:rsidRDefault="00E17A6C" w:rsidP="00E17A6C">
      <w:pPr>
        <w:shd w:val="clear" w:color="auto" w:fill="FFFFFF"/>
        <w:spacing w:before="225" w:after="225" w:line="240" w:lineRule="auto"/>
        <w:rPr>
          <w:ins w:id="23" w:author="Unknown"/>
          <w:rFonts w:ascii="Helvetica" w:eastAsia="Times New Roman" w:hAnsi="Helvetica" w:cs="Helvetica"/>
          <w:color w:val="444444"/>
          <w:sz w:val="21"/>
          <w:szCs w:val="21"/>
        </w:rPr>
      </w:pPr>
      <w:ins w:id="24" w:author="Unknown"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begin"/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instrText xml:space="preserve"> HYPERLINK "https://slideplayer.com/slide/6398040/22/images/16/Diversity+of+Mammala+Mammals+are+classified+by+their+method+of+reproducing.+egg+layers.+Pouched+mammals..jpg" \o "Diversity of Mammala Mammals are classified by their method of reproducing. egg layers. Pouched mammals." \t "_blank" </w:instrTex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separate"/>
        </w:r>
        <w:r w:rsidRPr="00E17A6C">
          <w:rPr>
            <w:rFonts w:ascii="Helvetica" w:eastAsia="Times New Roman" w:hAnsi="Helvetica" w:cs="Helvetica"/>
            <w:color w:val="FFFFFF"/>
            <w:sz w:val="27"/>
            <w:szCs w:val="27"/>
            <w:bdr w:val="single" w:sz="6" w:space="0" w:color="auto" w:frame="1"/>
          </w:rPr>
          <w:t>16</w: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end"/>
        </w:r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 Diversity of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MammalaMammals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are classified by their method of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reproducingegg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layersPouched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mammalsplacenta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mammals</w:t>
        </w:r>
      </w:ins>
    </w:p>
    <w:p w:rsidR="00E17A6C" w:rsidRPr="00E17A6C" w:rsidRDefault="00E17A6C" w:rsidP="00E17A6C">
      <w:pPr>
        <w:shd w:val="clear" w:color="auto" w:fill="FFFFFF"/>
        <w:spacing w:before="225" w:after="225" w:line="240" w:lineRule="auto"/>
        <w:rPr>
          <w:ins w:id="25" w:author="Unknown"/>
          <w:rFonts w:ascii="Helvetica" w:eastAsia="Times New Roman" w:hAnsi="Helvetica" w:cs="Helvetica"/>
          <w:color w:val="444444"/>
          <w:sz w:val="21"/>
          <w:szCs w:val="21"/>
        </w:rPr>
      </w:pPr>
      <w:ins w:id="26" w:author="Unknown"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begin"/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instrText xml:space="preserve"> HYPERLINK "https://slideplayer.com/slide/6398040/22/images/17/Egg+layers+Duck+billed+Platapus+Ant+eaters.jpg" \o "Egg layers Duck billed Platapus Ant eaters" \t "_blank" </w:instrTex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separate"/>
        </w:r>
        <w:r w:rsidRPr="00E17A6C">
          <w:rPr>
            <w:rFonts w:ascii="Helvetica" w:eastAsia="Times New Roman" w:hAnsi="Helvetica" w:cs="Helvetica"/>
            <w:color w:val="FFFFFF"/>
            <w:sz w:val="27"/>
            <w:szCs w:val="27"/>
            <w:bdr w:val="single" w:sz="6" w:space="0" w:color="auto" w:frame="1"/>
          </w:rPr>
          <w:t>17</w: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end"/>
        </w:r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 Egg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layersDuck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billed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PlatapusAnt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eaters</w:t>
        </w:r>
      </w:ins>
    </w:p>
    <w:p w:rsidR="00E17A6C" w:rsidRPr="00E17A6C" w:rsidRDefault="00E17A6C" w:rsidP="00E17A6C">
      <w:pPr>
        <w:shd w:val="clear" w:color="auto" w:fill="FFFFFF"/>
        <w:spacing w:before="225" w:after="225" w:line="240" w:lineRule="auto"/>
        <w:rPr>
          <w:ins w:id="27" w:author="Unknown"/>
          <w:rFonts w:ascii="Helvetica" w:eastAsia="Times New Roman" w:hAnsi="Helvetica" w:cs="Helvetica"/>
          <w:color w:val="444444"/>
          <w:sz w:val="21"/>
          <w:szCs w:val="21"/>
        </w:rPr>
      </w:pPr>
      <w:ins w:id="28" w:author="Unknown"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begin"/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instrText xml:space="preserve"> HYPERLINK "https://slideplayer.com/slide/6398040/22/images/18/Pouched+mammals+Embryo+crawl+out+of+uterus+and+move+into+a+pouch+where+they+attach+to+a+nipple+and+continue+to+develop..jpg" \o "Pouched mammals Embryo crawl out of uterus and move into a pouch where they attach to a nipple and continue to develop." \t "_blank" </w:instrTex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separate"/>
        </w:r>
        <w:r w:rsidRPr="00E17A6C">
          <w:rPr>
            <w:rFonts w:ascii="Helvetica" w:eastAsia="Times New Roman" w:hAnsi="Helvetica" w:cs="Helvetica"/>
            <w:color w:val="FFFFFF"/>
            <w:sz w:val="27"/>
            <w:szCs w:val="27"/>
            <w:bdr w:val="single" w:sz="6" w:space="0" w:color="auto" w:frame="1"/>
          </w:rPr>
          <w:t>18</w: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end"/>
        </w:r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 Pouched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mammalsEmbryo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crawl out of uterus and move into a pouch where they attach to a nipple and continue to develop</w:t>
        </w:r>
      </w:ins>
    </w:p>
    <w:p w:rsidR="00E17A6C" w:rsidRPr="00E17A6C" w:rsidRDefault="00E17A6C" w:rsidP="00E17A6C">
      <w:pPr>
        <w:shd w:val="clear" w:color="auto" w:fill="FFFFFF"/>
        <w:spacing w:before="225" w:after="225" w:line="240" w:lineRule="auto"/>
        <w:rPr>
          <w:ins w:id="29" w:author="Unknown"/>
          <w:rFonts w:ascii="Helvetica" w:eastAsia="Times New Roman" w:hAnsi="Helvetica" w:cs="Helvetica"/>
          <w:color w:val="444444"/>
          <w:sz w:val="21"/>
          <w:szCs w:val="21"/>
        </w:rPr>
      </w:pPr>
      <w:ins w:id="30" w:author="Unknown"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begin"/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instrText xml:space="preserve"> HYPERLINK "https://slideplayer.com/slide/6398040/22/images/19/Opossum+feeding.jpg" \o "Opossum feeding" \t "_blank" </w:instrTex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separate"/>
        </w:r>
        <w:r w:rsidRPr="00E17A6C">
          <w:rPr>
            <w:rFonts w:ascii="Helvetica" w:eastAsia="Times New Roman" w:hAnsi="Helvetica" w:cs="Helvetica"/>
            <w:color w:val="FFFFFF"/>
            <w:sz w:val="27"/>
            <w:szCs w:val="27"/>
            <w:bdr w:val="single" w:sz="6" w:space="0" w:color="auto" w:frame="1"/>
          </w:rPr>
          <w:t>19</w: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end"/>
        </w:r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 Opossum feeding </w:t>
        </w:r>
      </w:ins>
    </w:p>
    <w:p w:rsidR="00E17A6C" w:rsidRPr="00E17A6C" w:rsidRDefault="00E17A6C" w:rsidP="00E17A6C">
      <w:pPr>
        <w:shd w:val="clear" w:color="auto" w:fill="FFFFFF"/>
        <w:spacing w:before="225" w:after="225" w:line="240" w:lineRule="auto"/>
        <w:rPr>
          <w:ins w:id="31" w:author="Unknown"/>
          <w:rFonts w:ascii="Helvetica" w:eastAsia="Times New Roman" w:hAnsi="Helvetica" w:cs="Helvetica"/>
          <w:color w:val="444444"/>
          <w:sz w:val="21"/>
          <w:szCs w:val="21"/>
        </w:rPr>
      </w:pPr>
      <w:ins w:id="32" w:author="Unknown"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begin"/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instrText xml:space="preserve"> HYPERLINK "https://slideplayer.com/slide/6398040/22/images/20/Placenta+Mammals+Order+Insectivora+Order+Chiroptera+Order+Edentata.jpg" \o "Placenta Mammals Order Insectivora Order Chiroptera Order Edentata" \t "_blank" </w:instrTex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separate"/>
        </w:r>
        <w:r w:rsidRPr="00E17A6C">
          <w:rPr>
            <w:rFonts w:ascii="Helvetica" w:eastAsia="Times New Roman" w:hAnsi="Helvetica" w:cs="Helvetica"/>
            <w:color w:val="FFFFFF"/>
            <w:sz w:val="27"/>
            <w:szCs w:val="27"/>
            <w:bdr w:val="single" w:sz="6" w:space="0" w:color="auto" w:frame="1"/>
          </w:rPr>
          <w:t>20</w: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end"/>
        </w:r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 </w:t>
        </w:r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 xml:space="preserve">Placenta Mammals Order </w:t>
        </w:r>
        <w:proofErr w:type="spellStart"/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>Insectivora</w:t>
        </w:r>
        <w:proofErr w:type="spellEnd"/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 xml:space="preserve"> Order </w:t>
        </w:r>
        <w:proofErr w:type="spellStart"/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>Chiroptera</w:t>
        </w:r>
        <w:proofErr w:type="spellEnd"/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 xml:space="preserve"> Order </w:t>
        </w:r>
        <w:proofErr w:type="spellStart"/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>Edentata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br/>
          <w:t xml:space="preserve">Order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LagomorphaOrder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RodentiaOrder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PrimateOrder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CetaceaOrder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CarnivoraOrder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PinnipediaOrder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ProboscideaOrder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PerissadactylaOrder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ArtiodactylaOrder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Sirenia</w:t>
        </w:r>
        <w:proofErr w:type="spellEnd"/>
      </w:ins>
    </w:p>
    <w:p w:rsidR="00E17A6C" w:rsidRPr="00E17A6C" w:rsidRDefault="00E17A6C" w:rsidP="00E17A6C">
      <w:pPr>
        <w:shd w:val="clear" w:color="auto" w:fill="FFFFFF"/>
        <w:spacing w:before="225" w:after="225" w:line="240" w:lineRule="auto"/>
        <w:rPr>
          <w:ins w:id="33" w:author="Unknown"/>
          <w:rFonts w:ascii="Helvetica" w:eastAsia="Times New Roman" w:hAnsi="Helvetica" w:cs="Helvetica"/>
          <w:color w:val="444444"/>
          <w:sz w:val="21"/>
          <w:szCs w:val="21"/>
        </w:rPr>
      </w:pPr>
      <w:ins w:id="34" w:author="Unknown"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begin"/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instrText xml:space="preserve"> HYPERLINK "https://slideplayer.com/slide/6398040/22/images/21/Order+Insectivora+Small+mammals+that+feed+on+insects-.jpg" \o "Order Insectivora Small mammals that feed on insects-" \t "_blank" </w:instrTex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separate"/>
        </w:r>
        <w:r w:rsidRPr="00E17A6C">
          <w:rPr>
            <w:rFonts w:ascii="Helvetica" w:eastAsia="Times New Roman" w:hAnsi="Helvetica" w:cs="Helvetica"/>
            <w:color w:val="FFFFFF"/>
            <w:sz w:val="27"/>
            <w:szCs w:val="27"/>
            <w:bdr w:val="single" w:sz="6" w:space="0" w:color="auto" w:frame="1"/>
          </w:rPr>
          <w:t>21</w: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end"/>
        </w:r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 </w:t>
        </w:r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 xml:space="preserve">Order </w:t>
        </w:r>
        <w:proofErr w:type="spellStart"/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>Insectivora</w:t>
        </w:r>
        <w:proofErr w:type="spellEnd"/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 xml:space="preserve"> Small mammals that feed on insects-</w:t>
        </w:r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br/>
          <w:t>Shrew is an example</w:t>
        </w:r>
      </w:ins>
    </w:p>
    <w:p w:rsidR="00E17A6C" w:rsidRPr="00E17A6C" w:rsidRDefault="00E17A6C" w:rsidP="00E17A6C">
      <w:pPr>
        <w:shd w:val="clear" w:color="auto" w:fill="FFFFFF"/>
        <w:spacing w:before="225" w:after="225" w:line="240" w:lineRule="auto"/>
        <w:rPr>
          <w:ins w:id="35" w:author="Unknown"/>
          <w:rFonts w:ascii="Helvetica" w:eastAsia="Times New Roman" w:hAnsi="Helvetica" w:cs="Helvetica"/>
          <w:color w:val="444444"/>
          <w:sz w:val="21"/>
          <w:szCs w:val="21"/>
        </w:rPr>
      </w:pPr>
      <w:ins w:id="36" w:author="Unknown"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begin"/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instrText xml:space="preserve"> HYPERLINK "https://slideplayer.com/slide/6398040/22/images/22/Order+Chiroptera+Flying+mammals.jpg" \o "Order Chiroptera Flying mammals" \t "_blank" </w:instrTex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separate"/>
        </w:r>
        <w:r w:rsidRPr="00E17A6C">
          <w:rPr>
            <w:rFonts w:ascii="Helvetica" w:eastAsia="Times New Roman" w:hAnsi="Helvetica" w:cs="Helvetica"/>
            <w:color w:val="FFFFFF"/>
            <w:sz w:val="27"/>
            <w:szCs w:val="27"/>
            <w:bdr w:val="single" w:sz="6" w:space="0" w:color="auto" w:frame="1"/>
          </w:rPr>
          <w:t>22</w: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end"/>
        </w:r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 </w:t>
        </w:r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 xml:space="preserve">Order </w:t>
        </w:r>
        <w:proofErr w:type="spellStart"/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>Chiroptera</w:t>
        </w:r>
        <w:proofErr w:type="spellEnd"/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 xml:space="preserve"> Flying mammals</w:t>
        </w:r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br/>
          <w:t xml:space="preserve">Have skin flaps between its legs and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armsBats</w:t>
        </w:r>
        <w:proofErr w:type="spellEnd"/>
      </w:ins>
    </w:p>
    <w:p w:rsidR="00E17A6C" w:rsidRPr="00E17A6C" w:rsidRDefault="00E17A6C" w:rsidP="00E17A6C">
      <w:pPr>
        <w:shd w:val="clear" w:color="auto" w:fill="FFFFFF"/>
        <w:spacing w:before="225" w:after="225" w:line="240" w:lineRule="auto"/>
        <w:rPr>
          <w:ins w:id="37" w:author="Unknown"/>
          <w:rFonts w:ascii="Helvetica" w:eastAsia="Times New Roman" w:hAnsi="Helvetica" w:cs="Helvetica"/>
          <w:color w:val="444444"/>
          <w:sz w:val="21"/>
          <w:szCs w:val="21"/>
        </w:rPr>
      </w:pPr>
      <w:ins w:id="38" w:author="Unknown"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begin"/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instrText xml:space="preserve"> HYPERLINK "https://slideplayer.com/slide/6398040/22/images/23/Order+Edentata+Strong+arms+with+claws+for+digging.jpg" \o "Order Edentata Strong arms with claws for digging" \t "_blank" </w:instrTex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separate"/>
        </w:r>
        <w:r w:rsidRPr="00E17A6C">
          <w:rPr>
            <w:rFonts w:ascii="Helvetica" w:eastAsia="Times New Roman" w:hAnsi="Helvetica" w:cs="Helvetica"/>
            <w:color w:val="FFFFFF"/>
            <w:sz w:val="27"/>
            <w:szCs w:val="27"/>
            <w:bdr w:val="single" w:sz="6" w:space="0" w:color="auto" w:frame="1"/>
          </w:rPr>
          <w:t>23</w: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end"/>
        </w:r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 </w:t>
        </w:r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 xml:space="preserve">Order </w:t>
        </w:r>
        <w:proofErr w:type="spellStart"/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>Edentata</w:t>
        </w:r>
        <w:proofErr w:type="spellEnd"/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 xml:space="preserve"> Strong arms with claws for digging</w:t>
        </w:r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br/>
          <w:t>Anteaters, Armadillo and tree sloths</w:t>
        </w:r>
      </w:ins>
    </w:p>
    <w:p w:rsidR="00E17A6C" w:rsidRPr="00E17A6C" w:rsidRDefault="00E17A6C" w:rsidP="00E17A6C">
      <w:pPr>
        <w:shd w:val="clear" w:color="auto" w:fill="FFFFFF"/>
        <w:spacing w:after="0" w:line="195" w:lineRule="atLeast"/>
        <w:jc w:val="center"/>
        <w:rPr>
          <w:ins w:id="39" w:author="Unknown"/>
          <w:rFonts w:ascii="Helvetica" w:eastAsia="Times New Roman" w:hAnsi="Helvetica" w:cs="Helvetica"/>
          <w:color w:val="444444"/>
          <w:sz w:val="24"/>
          <w:szCs w:val="24"/>
        </w:rPr>
      </w:pPr>
      <w:ins w:id="40" w:author="Unknown">
        <w:r w:rsidRPr="00E17A6C">
          <w:rPr>
            <w:rFonts w:ascii="Helvetica" w:eastAsia="Times New Roman" w:hAnsi="Helvetica" w:cs="Helvetica"/>
            <w:color w:val="444444"/>
            <w:sz w:val="24"/>
            <w:szCs w:val="24"/>
          </w:rPr>
          <w:t>Advertisements</w:t>
        </w:r>
      </w:ins>
    </w:p>
    <w:p w:rsidR="00E17A6C" w:rsidRPr="00E17A6C" w:rsidRDefault="00E17A6C" w:rsidP="00E17A6C">
      <w:pPr>
        <w:shd w:val="clear" w:color="auto" w:fill="FFFFFF"/>
        <w:spacing w:before="225" w:after="225" w:line="240" w:lineRule="auto"/>
        <w:rPr>
          <w:ins w:id="41" w:author="Unknown"/>
          <w:rFonts w:ascii="Helvetica" w:eastAsia="Times New Roman" w:hAnsi="Helvetica" w:cs="Helvetica"/>
          <w:color w:val="444444"/>
          <w:sz w:val="21"/>
          <w:szCs w:val="21"/>
        </w:rPr>
      </w:pPr>
      <w:ins w:id="42" w:author="Unknown"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begin"/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instrText xml:space="preserve"> HYPERLINK "https://slideplayer.com/slide/6398040/22/images/24/Order+Lagomorpha+Hopping+mammals+%28+bones+fused+in+hip+area.jpg" \o "Order Lagomorpha Hopping mammals ( bones fused in hip area" \t "_blank" </w:instrTex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separate"/>
        </w:r>
        <w:r w:rsidRPr="00E17A6C">
          <w:rPr>
            <w:rFonts w:ascii="Helvetica" w:eastAsia="Times New Roman" w:hAnsi="Helvetica" w:cs="Helvetica"/>
            <w:color w:val="FFFFFF"/>
            <w:sz w:val="27"/>
            <w:szCs w:val="27"/>
            <w:bdr w:val="single" w:sz="6" w:space="0" w:color="auto" w:frame="1"/>
          </w:rPr>
          <w:t>24</w: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end"/>
        </w:r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 </w:t>
        </w:r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 xml:space="preserve">Order </w:t>
        </w:r>
        <w:proofErr w:type="spellStart"/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>Lagomorpha</w:t>
        </w:r>
        <w:proofErr w:type="spellEnd"/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 xml:space="preserve"> Hopping mammals </w:t>
        </w:r>
        <w:proofErr w:type="gramStart"/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>( bones</w:t>
        </w:r>
        <w:proofErr w:type="gramEnd"/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 xml:space="preserve"> fused in hip area</w:t>
        </w:r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br/>
          <w:t xml:space="preserve">Plant /grain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eatersRabbits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,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Pikas</w:t>
        </w:r>
        <w:proofErr w:type="spellEnd"/>
      </w:ins>
    </w:p>
    <w:p w:rsidR="00E17A6C" w:rsidRPr="00E17A6C" w:rsidRDefault="00E17A6C" w:rsidP="00E17A6C">
      <w:pPr>
        <w:shd w:val="clear" w:color="auto" w:fill="FFFFFF"/>
        <w:spacing w:before="225" w:after="225" w:line="240" w:lineRule="auto"/>
        <w:rPr>
          <w:ins w:id="43" w:author="Unknown"/>
          <w:rFonts w:ascii="Helvetica" w:eastAsia="Times New Roman" w:hAnsi="Helvetica" w:cs="Helvetica"/>
          <w:color w:val="444444"/>
          <w:sz w:val="21"/>
          <w:szCs w:val="21"/>
        </w:rPr>
      </w:pPr>
      <w:ins w:id="44" w:author="Unknown"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begin"/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instrText xml:space="preserve"> HYPERLINK "https://slideplayer.com/slide/6398040/22/images/25/Order+Rodentia+Continuously+growing+razor+sharp+teeth+gnawing+animals.jpg" \o "Order Rodentia Continuously growing razor sharp teeth gnawing animals" \t "_blank" </w:instrTex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separate"/>
        </w:r>
        <w:r w:rsidRPr="00E17A6C">
          <w:rPr>
            <w:rFonts w:ascii="Helvetica" w:eastAsia="Times New Roman" w:hAnsi="Helvetica" w:cs="Helvetica"/>
            <w:color w:val="FFFFFF"/>
            <w:sz w:val="27"/>
            <w:szCs w:val="27"/>
            <w:bdr w:val="single" w:sz="6" w:space="0" w:color="auto" w:frame="1"/>
          </w:rPr>
          <w:t>25</w: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end"/>
        </w:r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 </w:t>
        </w:r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 xml:space="preserve">Order </w:t>
        </w:r>
        <w:proofErr w:type="spellStart"/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>Rodentia</w:t>
        </w:r>
        <w:proofErr w:type="spellEnd"/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 xml:space="preserve"> </w:t>
        </w:r>
        <w:proofErr w:type="gramStart"/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>Continuously</w:t>
        </w:r>
        <w:proofErr w:type="gramEnd"/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 xml:space="preserve"> growing razor sharp teeth gnawing animals</w:t>
        </w:r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br/>
          <w:t>rats, mice, beavers, porcupines and chipmunks</w:t>
        </w:r>
      </w:ins>
    </w:p>
    <w:p w:rsidR="00E17A6C" w:rsidRPr="00E17A6C" w:rsidRDefault="00E17A6C" w:rsidP="00E17A6C">
      <w:pPr>
        <w:shd w:val="clear" w:color="auto" w:fill="FFFFFF"/>
        <w:spacing w:before="225" w:after="225" w:line="240" w:lineRule="auto"/>
        <w:rPr>
          <w:ins w:id="45" w:author="Unknown"/>
          <w:rFonts w:ascii="Helvetica" w:eastAsia="Times New Roman" w:hAnsi="Helvetica" w:cs="Helvetica"/>
          <w:color w:val="444444"/>
          <w:sz w:val="21"/>
          <w:szCs w:val="21"/>
        </w:rPr>
      </w:pPr>
      <w:ins w:id="46" w:author="Unknown"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begin"/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instrText xml:space="preserve"> HYPERLINK "https://slideplayer.com/slide/6398040/22/images/26/Order+Primate+Keen+intelligence+lemur+like+monkey+like+human+like.jpg" \o "Order Primate Keen intelligence lemur like monkey like human like" \t "_blank" </w:instrTex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separate"/>
        </w:r>
        <w:r w:rsidRPr="00E17A6C">
          <w:rPr>
            <w:rFonts w:ascii="Helvetica" w:eastAsia="Times New Roman" w:hAnsi="Helvetica" w:cs="Helvetica"/>
            <w:color w:val="FFFFFF"/>
            <w:sz w:val="27"/>
            <w:szCs w:val="27"/>
            <w:bdr w:val="single" w:sz="6" w:space="0" w:color="auto" w:frame="1"/>
          </w:rPr>
          <w:t>26</w: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end"/>
        </w:r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 Order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PrimateKeen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intelligencelemur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likemonkey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likehuman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like</w:t>
        </w:r>
      </w:ins>
    </w:p>
    <w:p w:rsidR="00E17A6C" w:rsidRPr="00E17A6C" w:rsidRDefault="00E17A6C" w:rsidP="00E17A6C">
      <w:pPr>
        <w:shd w:val="clear" w:color="auto" w:fill="FFFFFF"/>
        <w:spacing w:before="225" w:after="225" w:line="240" w:lineRule="auto"/>
        <w:rPr>
          <w:ins w:id="47" w:author="Unknown"/>
          <w:rFonts w:ascii="Helvetica" w:eastAsia="Times New Roman" w:hAnsi="Helvetica" w:cs="Helvetica"/>
          <w:color w:val="444444"/>
          <w:sz w:val="21"/>
          <w:szCs w:val="21"/>
        </w:rPr>
      </w:pPr>
      <w:ins w:id="48" w:author="Unknown"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begin"/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instrText xml:space="preserve"> HYPERLINK "https://slideplayer.com/slide/6398040/22/images/27/Order+Cetacea+Have+fins+for+limbs+blowhole+to+breaths.jpg" \o "Order Cetacea Have fins for limbs blowhole to breaths" \t "_blank" </w:instrTex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separate"/>
        </w:r>
        <w:r w:rsidRPr="00E17A6C">
          <w:rPr>
            <w:rFonts w:ascii="Helvetica" w:eastAsia="Times New Roman" w:hAnsi="Helvetica" w:cs="Helvetica"/>
            <w:color w:val="FFFFFF"/>
            <w:sz w:val="27"/>
            <w:szCs w:val="27"/>
            <w:bdr w:val="single" w:sz="6" w:space="0" w:color="auto" w:frame="1"/>
          </w:rPr>
          <w:t>27</w: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end"/>
        </w:r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 </w:t>
        </w:r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 xml:space="preserve">Order </w:t>
        </w:r>
        <w:proofErr w:type="spellStart"/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>Cetacea</w:t>
        </w:r>
        <w:proofErr w:type="spellEnd"/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 xml:space="preserve"> Have fins for limbs blowhole to breaths</w:t>
        </w:r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br/>
          <w:t>whales and dolphins</w:t>
        </w:r>
      </w:ins>
    </w:p>
    <w:p w:rsidR="00E17A6C" w:rsidRPr="00E17A6C" w:rsidRDefault="00E17A6C" w:rsidP="00E17A6C">
      <w:pPr>
        <w:shd w:val="clear" w:color="auto" w:fill="FFFFFF"/>
        <w:spacing w:before="225" w:after="225" w:line="240" w:lineRule="auto"/>
        <w:rPr>
          <w:ins w:id="49" w:author="Unknown"/>
          <w:rFonts w:ascii="Helvetica" w:eastAsia="Times New Roman" w:hAnsi="Helvetica" w:cs="Helvetica"/>
          <w:color w:val="444444"/>
          <w:sz w:val="21"/>
          <w:szCs w:val="21"/>
        </w:rPr>
      </w:pPr>
      <w:ins w:id="50" w:author="Unknown"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lastRenderedPageBreak/>
          <w:fldChar w:fldCharType="begin"/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instrText xml:space="preserve"> HYPERLINK "https://slideplayer.com/slide/6398040/22/images/28/Order+Carnivora+Have+long+pointed+canine+and+incisors+dogs%2Fcats.jpg" \o "Order Carnivora Have long pointed canine and incisors dogs/cats" \t "_blank" </w:instrTex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separate"/>
        </w:r>
        <w:r w:rsidRPr="00E17A6C">
          <w:rPr>
            <w:rFonts w:ascii="Helvetica" w:eastAsia="Times New Roman" w:hAnsi="Helvetica" w:cs="Helvetica"/>
            <w:color w:val="FFFFFF"/>
            <w:sz w:val="27"/>
            <w:szCs w:val="27"/>
            <w:bdr w:val="single" w:sz="6" w:space="0" w:color="auto" w:frame="1"/>
          </w:rPr>
          <w:t>28</w: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end"/>
        </w:r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 Order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CarnivoraHave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long pointed canine and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incisorsdogs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/cats</w:t>
        </w:r>
      </w:ins>
    </w:p>
    <w:p w:rsidR="00E17A6C" w:rsidRPr="00E17A6C" w:rsidRDefault="00E17A6C" w:rsidP="00E17A6C">
      <w:pPr>
        <w:shd w:val="clear" w:color="auto" w:fill="FFFFFF"/>
        <w:spacing w:before="225" w:after="225" w:line="240" w:lineRule="auto"/>
        <w:rPr>
          <w:ins w:id="51" w:author="Unknown"/>
          <w:rFonts w:ascii="Helvetica" w:eastAsia="Times New Roman" w:hAnsi="Helvetica" w:cs="Helvetica"/>
          <w:color w:val="444444"/>
          <w:sz w:val="21"/>
          <w:szCs w:val="21"/>
        </w:rPr>
      </w:pPr>
      <w:ins w:id="52" w:author="Unknown"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begin"/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instrText xml:space="preserve"> HYPERLINK "https://slideplayer.com/slide/6398040/22/images/29/Order+Pinnipedia+Water+dwelling.jpg" \o "Order Pinnipedia Water dwelling" \t "_blank" </w:instrTex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separate"/>
        </w:r>
        <w:r w:rsidRPr="00E17A6C">
          <w:rPr>
            <w:rFonts w:ascii="Helvetica" w:eastAsia="Times New Roman" w:hAnsi="Helvetica" w:cs="Helvetica"/>
            <w:color w:val="FFFFFF"/>
            <w:sz w:val="27"/>
            <w:szCs w:val="27"/>
            <w:bdr w:val="single" w:sz="6" w:space="0" w:color="auto" w:frame="1"/>
          </w:rPr>
          <w:t>29</w: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end"/>
        </w:r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 </w:t>
        </w:r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 xml:space="preserve">Order </w:t>
        </w:r>
        <w:proofErr w:type="spellStart"/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>Pinnipedia</w:t>
        </w:r>
        <w:proofErr w:type="spellEnd"/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 xml:space="preserve"> Water dwelling</w:t>
        </w:r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br/>
          <w:t xml:space="preserve">fins for limbs that can also be used on lands for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legsseals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, sea lions and walruses</w:t>
        </w:r>
      </w:ins>
    </w:p>
    <w:p w:rsidR="00E17A6C" w:rsidRPr="00E17A6C" w:rsidRDefault="00E17A6C" w:rsidP="00E17A6C">
      <w:pPr>
        <w:shd w:val="clear" w:color="auto" w:fill="FFFFFF"/>
        <w:spacing w:before="225" w:after="225" w:line="240" w:lineRule="auto"/>
        <w:rPr>
          <w:ins w:id="53" w:author="Unknown"/>
          <w:rFonts w:ascii="Helvetica" w:eastAsia="Times New Roman" w:hAnsi="Helvetica" w:cs="Helvetica"/>
          <w:color w:val="444444"/>
          <w:sz w:val="21"/>
          <w:szCs w:val="21"/>
        </w:rPr>
      </w:pPr>
      <w:ins w:id="54" w:author="Unknown"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begin"/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instrText xml:space="preserve"> HYPERLINK "https://slideplayer.com/slide/6398040/22/images/30/Order+Proboscidea+Have+a+long+flexible+trunk+Include+elephants.jpg" \o "Order Proboscidea Have a long flexible trunk Include elephants" \t "_blank" </w:instrTex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separate"/>
        </w:r>
        <w:r w:rsidRPr="00E17A6C">
          <w:rPr>
            <w:rFonts w:ascii="Helvetica" w:eastAsia="Times New Roman" w:hAnsi="Helvetica" w:cs="Helvetica"/>
            <w:color w:val="FFFFFF"/>
            <w:sz w:val="27"/>
            <w:szCs w:val="27"/>
            <w:bdr w:val="single" w:sz="6" w:space="0" w:color="auto" w:frame="1"/>
          </w:rPr>
          <w:t>30</w: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end"/>
        </w:r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 Order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ProboscideaHave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a long flexible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trunkInclude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elephants</w:t>
        </w:r>
      </w:ins>
    </w:p>
    <w:p w:rsidR="00E17A6C" w:rsidRPr="00E17A6C" w:rsidRDefault="00E17A6C" w:rsidP="00E17A6C">
      <w:pPr>
        <w:shd w:val="clear" w:color="auto" w:fill="FFFFFF"/>
        <w:spacing w:before="225" w:after="225" w:line="240" w:lineRule="auto"/>
        <w:rPr>
          <w:ins w:id="55" w:author="Unknown"/>
          <w:rFonts w:ascii="Helvetica" w:eastAsia="Times New Roman" w:hAnsi="Helvetica" w:cs="Helvetica"/>
          <w:color w:val="444444"/>
          <w:sz w:val="21"/>
          <w:szCs w:val="21"/>
        </w:rPr>
      </w:pPr>
      <w:ins w:id="56" w:author="Unknown"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begin"/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instrText xml:space="preserve"> HYPERLINK "https://slideplayer.com/slide/6398040/22/images/31/Order+Perissadactyla+Odd+number+of+toes+toenails+modified+into+hoof.jpg" \o "Order Perissadactyla Odd number of toes toenails modified into hoof" \t "_blank" </w:instrTex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separate"/>
        </w:r>
        <w:proofErr w:type="gramStart"/>
        <w:r w:rsidRPr="00E17A6C">
          <w:rPr>
            <w:rFonts w:ascii="Helvetica" w:eastAsia="Times New Roman" w:hAnsi="Helvetica" w:cs="Helvetica"/>
            <w:color w:val="FFFFFF"/>
            <w:sz w:val="27"/>
            <w:szCs w:val="27"/>
            <w:bdr w:val="single" w:sz="6" w:space="0" w:color="auto" w:frame="1"/>
          </w:rPr>
          <w:t>31</w: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end"/>
        </w:r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 </w:t>
        </w:r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 xml:space="preserve">Order </w:t>
        </w:r>
        <w:proofErr w:type="spellStart"/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>Perissadactyla</w:t>
        </w:r>
        <w:proofErr w:type="spellEnd"/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 xml:space="preserve"> Odd number</w:t>
        </w:r>
        <w:proofErr w:type="gramEnd"/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 xml:space="preserve"> of toes toenails modified into hoof</w:t>
        </w:r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br/>
          <w:t xml:space="preserve">Molars for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grinding.Rhinoceroses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, Tapirs, Horses, Asses &amp; Zebras</w:t>
        </w:r>
      </w:ins>
    </w:p>
    <w:p w:rsidR="00E17A6C" w:rsidRPr="00E17A6C" w:rsidRDefault="00E17A6C" w:rsidP="00E17A6C">
      <w:pPr>
        <w:shd w:val="clear" w:color="auto" w:fill="FFFFFF"/>
        <w:spacing w:before="225" w:after="225" w:line="240" w:lineRule="auto"/>
        <w:rPr>
          <w:ins w:id="57" w:author="Unknown"/>
          <w:rFonts w:ascii="Helvetica" w:eastAsia="Times New Roman" w:hAnsi="Helvetica" w:cs="Helvetica"/>
          <w:color w:val="444444"/>
          <w:sz w:val="21"/>
          <w:szCs w:val="21"/>
        </w:rPr>
      </w:pPr>
      <w:ins w:id="58" w:author="Unknown"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begin"/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instrText xml:space="preserve"> HYPERLINK "https://slideplayer.com/slide/6398040/22/images/32/Order+Artiodactyla+Even+toed+mammals+multiples+stomach+vegetarians.jpg" \o "Order Artiodactyla Even toed mammals multiples stomach vegetarians" \t "_blank" </w:instrTex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separate"/>
        </w:r>
        <w:r w:rsidRPr="00E17A6C">
          <w:rPr>
            <w:rFonts w:ascii="Helvetica" w:eastAsia="Times New Roman" w:hAnsi="Helvetica" w:cs="Helvetica"/>
            <w:color w:val="FFFFFF"/>
            <w:sz w:val="27"/>
            <w:szCs w:val="27"/>
            <w:bdr w:val="single" w:sz="6" w:space="0" w:color="auto" w:frame="1"/>
          </w:rPr>
          <w:t>32</w: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end"/>
        </w:r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 </w:t>
        </w:r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 xml:space="preserve">Order </w:t>
        </w:r>
        <w:proofErr w:type="spellStart"/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>Artiodactyla</w:t>
        </w:r>
        <w:proofErr w:type="spellEnd"/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 xml:space="preserve"> Even toed mammals multiples stomach vegetarians</w:t>
        </w:r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br/>
          <w:t xml:space="preserve">Hippo, cows, and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Tapirbuffalo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, Cattle, Bison, Antelope, Sheep, Goats, Goat-Antelopes,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Deer,Musk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Deer, Camels &amp; Llamas, Giraffe, Hippos, Pigs,(pigs &amp; peccaries are omnivores)</w:t>
        </w:r>
      </w:ins>
    </w:p>
    <w:p w:rsidR="00E17A6C" w:rsidRPr="00E17A6C" w:rsidRDefault="00E17A6C" w:rsidP="00E17A6C">
      <w:pPr>
        <w:shd w:val="clear" w:color="auto" w:fill="FFFFFF"/>
        <w:spacing w:before="225" w:after="225" w:line="240" w:lineRule="auto"/>
        <w:rPr>
          <w:ins w:id="59" w:author="Unknown"/>
          <w:rFonts w:ascii="Helvetica" w:eastAsia="Times New Roman" w:hAnsi="Helvetica" w:cs="Helvetica"/>
          <w:color w:val="444444"/>
          <w:sz w:val="21"/>
          <w:szCs w:val="21"/>
        </w:rPr>
      </w:pPr>
      <w:ins w:id="60" w:author="Unknown"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begin"/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instrText xml:space="preserve"> HYPERLINK "https://slideplayer.com/slide/6398040/22/images/33/Order+Sirenia+Large+tail+and+front+flippers+snout+points+downward.jpg" \o "Order Sirenia Large tail and front flippers snout points downward" \t "_blank" </w:instrTex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separate"/>
        </w:r>
        <w:r w:rsidRPr="00E17A6C">
          <w:rPr>
            <w:rFonts w:ascii="Helvetica" w:eastAsia="Times New Roman" w:hAnsi="Helvetica" w:cs="Helvetica"/>
            <w:color w:val="FFFFFF"/>
            <w:sz w:val="27"/>
            <w:szCs w:val="27"/>
            <w:bdr w:val="single" w:sz="6" w:space="0" w:color="auto" w:frame="1"/>
          </w:rPr>
          <w:t>33</w: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end"/>
        </w:r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 </w:t>
        </w:r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 xml:space="preserve">Order </w:t>
        </w:r>
        <w:proofErr w:type="spellStart"/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>Sirenia</w:t>
        </w:r>
        <w:proofErr w:type="spellEnd"/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 xml:space="preserve"> Large tail and front flippers snout points downward</w:t>
        </w:r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br/>
          <w:t>manatees, sea cows</w:t>
        </w:r>
      </w:ins>
    </w:p>
    <w:p w:rsidR="00E17A6C" w:rsidRPr="00E17A6C" w:rsidRDefault="00E17A6C" w:rsidP="00E17A6C">
      <w:pPr>
        <w:shd w:val="clear" w:color="auto" w:fill="FFFFFF"/>
        <w:spacing w:before="225" w:after="225" w:line="240" w:lineRule="auto"/>
        <w:rPr>
          <w:ins w:id="61" w:author="Unknown"/>
          <w:rFonts w:ascii="Helvetica" w:eastAsia="Times New Roman" w:hAnsi="Helvetica" w:cs="Helvetica"/>
          <w:color w:val="444444"/>
          <w:sz w:val="21"/>
          <w:szCs w:val="21"/>
        </w:rPr>
      </w:pPr>
      <w:ins w:id="62" w:author="Unknown"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begin"/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instrText xml:space="preserve"> HYPERLINK "https://slideplayer.com/slide/6398040/22/images/34/Assignment+1+Create+a+five+line+poem+line+1+name+of+animal.jpg" \o "Assignment 1 Create a five line poem line 1 name of animal" \t "_blank" </w:instrTex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separate"/>
        </w:r>
        <w:r w:rsidRPr="00E17A6C">
          <w:rPr>
            <w:rFonts w:ascii="Helvetica" w:eastAsia="Times New Roman" w:hAnsi="Helvetica" w:cs="Helvetica"/>
            <w:color w:val="FFFFFF"/>
            <w:sz w:val="27"/>
            <w:szCs w:val="27"/>
            <w:bdr w:val="single" w:sz="6" w:space="0" w:color="auto" w:frame="1"/>
          </w:rPr>
          <w:t>34</w: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end"/>
        </w:r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 </w:t>
        </w:r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>Assignment 1 Create a five line poem line 1 name of animal</w:t>
        </w:r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br/>
          <w:t xml:space="preserve">line 2 describes what animal looks, feels, or sounds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likeline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3 three words that tells how it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movesline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4 four words that tell a thought about the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animalline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5 name of animal</w:t>
        </w:r>
      </w:ins>
    </w:p>
    <w:p w:rsidR="00E17A6C" w:rsidRPr="00E17A6C" w:rsidRDefault="00E17A6C" w:rsidP="00E17A6C">
      <w:pPr>
        <w:shd w:val="clear" w:color="auto" w:fill="FFFFFF"/>
        <w:spacing w:before="225" w:after="225" w:line="240" w:lineRule="auto"/>
        <w:rPr>
          <w:ins w:id="63" w:author="Unknown"/>
          <w:rFonts w:ascii="Helvetica" w:eastAsia="Times New Roman" w:hAnsi="Helvetica" w:cs="Helvetica"/>
          <w:color w:val="444444"/>
          <w:sz w:val="21"/>
          <w:szCs w:val="21"/>
        </w:rPr>
      </w:pPr>
      <w:ins w:id="64" w:author="Unknown"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begin"/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instrText xml:space="preserve"> HYPERLINK "https://slideplayer.com/slide/6398040/22/images/35/Assignment+words+Write+a+paragraph+speculating+why+there+are+fewer+big+mammals+than+small+mammals.+%28100+words+minimum%29.jpg" \o "Assignment words Write a paragraph speculating why there are fewer big mammals than small mammals. (100 words minimum)" \t "_blank" </w:instrTex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separate"/>
        </w:r>
        <w:r w:rsidRPr="00E17A6C">
          <w:rPr>
            <w:rFonts w:ascii="Helvetica" w:eastAsia="Times New Roman" w:hAnsi="Helvetica" w:cs="Helvetica"/>
            <w:color w:val="FFFFFF"/>
            <w:sz w:val="27"/>
            <w:szCs w:val="27"/>
            <w:bdr w:val="single" w:sz="6" w:space="0" w:color="auto" w:frame="1"/>
          </w:rPr>
          <w:t>35</w: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end"/>
        </w:r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 Assignment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wordsWrite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a paragraph speculating why there are fewer big mammals than small mammals. (100 words minimum)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OrPick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a mammal as a pet and describe what you would have to provide for it to exist. </w:t>
        </w:r>
        <w:proofErr w:type="gram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( No</w:t>
        </w:r>
        <w:proofErr w:type="gram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Cat or dogs allowed)</w:t>
        </w:r>
      </w:ins>
    </w:p>
    <w:p w:rsidR="00E17A6C" w:rsidRPr="00E17A6C" w:rsidRDefault="00E17A6C" w:rsidP="00E17A6C">
      <w:pPr>
        <w:shd w:val="clear" w:color="auto" w:fill="FFFFFF"/>
        <w:spacing w:before="225" w:after="225" w:line="240" w:lineRule="auto"/>
        <w:rPr>
          <w:ins w:id="65" w:author="Unknown"/>
          <w:rFonts w:ascii="Helvetica" w:eastAsia="Times New Roman" w:hAnsi="Helvetica" w:cs="Helvetica"/>
          <w:color w:val="444444"/>
          <w:sz w:val="21"/>
          <w:szCs w:val="21"/>
        </w:rPr>
      </w:pPr>
      <w:ins w:id="66" w:author="Unknown"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begin"/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instrText xml:space="preserve"> HYPERLINK "https://slideplayer.com/slide/6398040/22/images/36/Alternative+Test%3A+1+Report+over+a+mammal+that+includes%3B.jpg" \o "Alternative Test: 1 Report over a mammal that includes;" \t "_blank" </w:instrTex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separate"/>
        </w:r>
        <w:r w:rsidRPr="00E17A6C">
          <w:rPr>
            <w:rFonts w:ascii="Helvetica" w:eastAsia="Times New Roman" w:hAnsi="Helvetica" w:cs="Helvetica"/>
            <w:color w:val="FFFFFF"/>
            <w:sz w:val="27"/>
            <w:szCs w:val="27"/>
            <w:bdr w:val="single" w:sz="6" w:space="0" w:color="auto" w:frame="1"/>
          </w:rPr>
          <w:t>36</w: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end"/>
        </w:r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 </w:t>
        </w:r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>Alternative Test: 1 Report over a mammal that includes</w:t>
        </w:r>
        <w:proofErr w:type="gramStart"/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>;</w:t>
        </w:r>
        <w:proofErr w:type="gram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br/>
          <w:t xml:space="preserve">external/ internal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structuresHabitatBehaviorsAny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special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adaptationsBibliography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of sources ( at least 4)</w:t>
        </w:r>
      </w:ins>
    </w:p>
    <w:p w:rsidR="00E17A6C" w:rsidRPr="00E17A6C" w:rsidRDefault="00E17A6C" w:rsidP="00E17A6C">
      <w:pPr>
        <w:shd w:val="clear" w:color="auto" w:fill="FFFFFF"/>
        <w:spacing w:before="225" w:after="225" w:line="240" w:lineRule="auto"/>
        <w:rPr>
          <w:ins w:id="67" w:author="Unknown"/>
          <w:rFonts w:ascii="Helvetica" w:eastAsia="Times New Roman" w:hAnsi="Helvetica" w:cs="Helvetica"/>
          <w:color w:val="444444"/>
          <w:sz w:val="21"/>
          <w:szCs w:val="21"/>
        </w:rPr>
      </w:pPr>
      <w:ins w:id="68" w:author="Unknown"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begin"/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instrText xml:space="preserve"> HYPERLINK "https://slideplayer.com/slide/6398040/22/images/37/Alternative+test%3A+2+Class+presentation.jpg" \o "Alternative test: 2 Class presentation" \t "_blank" </w:instrTex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separate"/>
        </w:r>
        <w:r w:rsidRPr="00E17A6C">
          <w:rPr>
            <w:rFonts w:ascii="Helvetica" w:eastAsia="Times New Roman" w:hAnsi="Helvetica" w:cs="Helvetica"/>
            <w:color w:val="FFFFFF"/>
            <w:sz w:val="27"/>
            <w:szCs w:val="27"/>
            <w:bdr w:val="single" w:sz="6" w:space="0" w:color="auto" w:frame="1"/>
          </w:rPr>
          <w:t>37</w: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end"/>
        </w:r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 </w:t>
        </w:r>
        <w:r w:rsidRPr="00E17A6C">
          <w:rPr>
            <w:rFonts w:ascii="Helvetica" w:eastAsia="Times New Roman" w:hAnsi="Helvetica" w:cs="Helvetica"/>
            <w:b/>
            <w:bCs/>
            <w:color w:val="444444"/>
            <w:sz w:val="21"/>
            <w:szCs w:val="21"/>
          </w:rPr>
          <w:t>Alternative test: 2 Class presentation</w:t>
        </w:r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br/>
          <w:t xml:space="preserve">15 minute oral presentations with visual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aidsexternal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/ internal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structuresHabitatBehaviorsAny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special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adaptationsBibliography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of sources </w:t>
        </w:r>
        <w:proofErr w:type="gram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( at</w:t>
        </w:r>
        <w:proofErr w:type="gram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least 4)</w:t>
        </w:r>
      </w:ins>
    </w:p>
    <w:p w:rsidR="00E17A6C" w:rsidRPr="00E17A6C" w:rsidRDefault="00E17A6C" w:rsidP="00E17A6C">
      <w:pPr>
        <w:shd w:val="clear" w:color="auto" w:fill="FFFFFF"/>
        <w:spacing w:before="225" w:after="0" w:line="240" w:lineRule="auto"/>
        <w:rPr>
          <w:ins w:id="69" w:author="Unknown"/>
          <w:rFonts w:ascii="Helvetica" w:eastAsia="Times New Roman" w:hAnsi="Helvetica" w:cs="Helvetica"/>
          <w:color w:val="444444"/>
          <w:sz w:val="21"/>
          <w:szCs w:val="21"/>
        </w:rPr>
      </w:pPr>
      <w:ins w:id="70" w:author="Unknown"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begin"/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instrText xml:space="preserve"> HYPERLINK "https://slideplayer.com/slide/6398040/22/images/38/Alternative+Test%3A+3+Computer+presentations+that+includes+all+the+following+information%3A+external%2F+internal+structures..jpg" \o "Alternative Test: 3 Computer presentations that includes all the following information: external/ internal structures." \t "_blank" </w:instrTex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separate"/>
        </w:r>
        <w:r w:rsidRPr="00E17A6C">
          <w:rPr>
            <w:rFonts w:ascii="Helvetica" w:eastAsia="Times New Roman" w:hAnsi="Helvetica" w:cs="Helvetica"/>
            <w:color w:val="FFFFFF"/>
            <w:sz w:val="27"/>
            <w:szCs w:val="27"/>
            <w:bdr w:val="single" w:sz="6" w:space="0" w:color="auto" w:frame="1"/>
          </w:rPr>
          <w:t>38</w:t>
        </w:r>
        <w:r w:rsidRPr="00E17A6C">
          <w:rPr>
            <w:rFonts w:ascii="Helvetica" w:eastAsia="Times New Roman" w:hAnsi="Helvetica" w:cs="Helvetica"/>
            <w:b/>
            <w:bCs/>
            <w:color w:val="FFFFFF"/>
            <w:sz w:val="15"/>
            <w:szCs w:val="15"/>
            <w:bdr w:val="single" w:sz="6" w:space="0" w:color="auto" w:frame="1"/>
          </w:rPr>
          <w:fldChar w:fldCharType="end"/>
        </w:r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 Alternative Test: 3Computer presentations that includes all the following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information</w:t>
        </w:r>
        <w:proofErr w:type="gram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:external</w:t>
        </w:r>
        <w:proofErr w:type="spellEnd"/>
        <w:proofErr w:type="gram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/ internal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structuresHabitatBehaviorsAny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special </w:t>
        </w:r>
        <w:proofErr w:type="spellStart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>adaptationsBibliography</w:t>
        </w:r>
        <w:proofErr w:type="spellEnd"/>
        <w:r w:rsidRPr="00E17A6C">
          <w:rPr>
            <w:rFonts w:ascii="Helvetica" w:eastAsia="Times New Roman" w:hAnsi="Helvetica" w:cs="Helvetica"/>
            <w:color w:val="444444"/>
            <w:sz w:val="21"/>
            <w:szCs w:val="21"/>
          </w:rPr>
          <w:t xml:space="preserve"> of sources ( at least 4)</w:t>
        </w:r>
      </w:ins>
    </w:p>
    <w:p w:rsidR="009D6529" w:rsidRDefault="009D6529"/>
    <w:sectPr w:rsidR="009D65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B66"/>
    <w:rsid w:val="00777B66"/>
    <w:rsid w:val="009D6529"/>
    <w:rsid w:val="00E17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17A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17A6C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uk-text-justify">
    <w:name w:val="uk-text-justify"/>
    <w:basedOn w:val="Normal"/>
    <w:rsid w:val="00E17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k-badge">
    <w:name w:val="uk-badge"/>
    <w:basedOn w:val="DefaultParagraphFont"/>
    <w:rsid w:val="00E17A6C"/>
  </w:style>
  <w:style w:type="character" w:styleId="Hyperlink">
    <w:name w:val="Hyperlink"/>
    <w:basedOn w:val="DefaultParagraphFont"/>
    <w:uiPriority w:val="99"/>
    <w:semiHidden/>
    <w:unhideWhenUsed/>
    <w:rsid w:val="00E17A6C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E17A6C"/>
    <w:rPr>
      <w:b/>
      <w:bCs/>
    </w:rPr>
  </w:style>
  <w:style w:type="character" w:customStyle="1" w:styleId="tr">
    <w:name w:val="tr"/>
    <w:basedOn w:val="DefaultParagraphFont"/>
    <w:rsid w:val="00E17A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17A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17A6C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uk-text-justify">
    <w:name w:val="uk-text-justify"/>
    <w:basedOn w:val="Normal"/>
    <w:rsid w:val="00E17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k-badge">
    <w:name w:val="uk-badge"/>
    <w:basedOn w:val="DefaultParagraphFont"/>
    <w:rsid w:val="00E17A6C"/>
  </w:style>
  <w:style w:type="character" w:styleId="Hyperlink">
    <w:name w:val="Hyperlink"/>
    <w:basedOn w:val="DefaultParagraphFont"/>
    <w:uiPriority w:val="99"/>
    <w:semiHidden/>
    <w:unhideWhenUsed/>
    <w:rsid w:val="00E17A6C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E17A6C"/>
    <w:rPr>
      <w:b/>
      <w:bCs/>
    </w:rPr>
  </w:style>
  <w:style w:type="character" w:customStyle="1" w:styleId="tr">
    <w:name w:val="tr"/>
    <w:basedOn w:val="DefaultParagraphFont"/>
    <w:rsid w:val="00E17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6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lideplayer.com/slide/6398040/22/images/4/2.+How+mammals+cool+off+Adaptations+that+aid+in+cooling+panting.jp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lideplayer.com/slide/6398040/22/images/3/1.+Mammals+have+HAIR+Thought+to+have+evolved+from+scales.jp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slideplayer.com/slide/6398040/22/images/2/Characteristics+of+Mammals.jpg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slideplayer.com/slide/6398040/22/images/1/Chapter+35+Characteristics+of+mammals+What+is+a+Mammal.jp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lideplayer.com/slide/6398040/22/images/5/3.+Mammals+have+a+diaphragm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1929</Words>
  <Characters>10998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Grace</dc:creator>
  <cp:lastModifiedBy>Grace</cp:lastModifiedBy>
  <cp:revision>2</cp:revision>
  <dcterms:created xsi:type="dcterms:W3CDTF">2018-10-25T04:41:00Z</dcterms:created>
  <dcterms:modified xsi:type="dcterms:W3CDTF">2018-10-25T04:41:00Z</dcterms:modified>
</cp:coreProperties>
</file>